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w:t>
      </w:r>
      <w:r w:rsidR="00736151" w:rsidRPr="00736151">
        <w:rPr>
          <w:rFonts w:ascii="Sylfaen" w:hAnsi="Sylfaen"/>
          <w:i w:val="0"/>
          <w:sz w:val="24"/>
          <w:szCs w:val="24"/>
        </w:rPr>
        <w:t>5</w:t>
      </w:r>
      <w:r w:rsidR="007223C7" w:rsidRPr="008B1F5B">
        <w:rPr>
          <w:rFonts w:ascii="Calibri" w:hAnsi="Calibri"/>
          <w:i w:val="0"/>
          <w:sz w:val="24"/>
          <w:szCs w:val="24"/>
        </w:rPr>
        <w:t>"-ого "</w:t>
      </w:r>
      <w:r w:rsidR="007223C7">
        <w:rPr>
          <w:rFonts w:ascii="GHEA Grapalat" w:hAnsi="GHEA Grapalat"/>
          <w:i w:val="0"/>
          <w:sz w:val="24"/>
          <w:szCs w:val="24"/>
        </w:rPr>
        <w:t>12</w:t>
      </w:r>
      <w:proofErr w:type="gramStart"/>
      <w:r w:rsidR="007223C7" w:rsidRPr="008B1F5B">
        <w:rPr>
          <w:rFonts w:ascii="Calibri" w:hAnsi="Calibri"/>
          <w:i w:val="0"/>
          <w:sz w:val="24"/>
          <w:szCs w:val="24"/>
        </w:rPr>
        <w:t>"  202</w:t>
      </w:r>
      <w:r w:rsidR="007223C7" w:rsidRPr="007223C7">
        <w:rPr>
          <w:rFonts w:ascii="Calibri" w:hAnsi="Calibri"/>
          <w:i w:val="0"/>
          <w:sz w:val="24"/>
          <w:szCs w:val="24"/>
        </w:rPr>
        <w:t>5</w:t>
      </w:r>
      <w:proofErr w:type="gramEnd"/>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4521D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024B05">
        <w:rPr>
          <w:rFonts w:ascii="GHEA Grapalat" w:hAnsi="GHEA Grapalat"/>
          <w:i w:val="0"/>
          <w:sz w:val="24"/>
          <w:szCs w:val="24"/>
        </w:rPr>
        <w:t>AAM</w:t>
      </w:r>
      <w:proofErr w:type="gramEnd"/>
      <w:r w:rsidR="00024B05">
        <w:rPr>
          <w:rFonts w:ascii="GHEA Grapalat" w:hAnsi="GHEA Grapalat"/>
          <w:i w:val="0"/>
          <w:sz w:val="24"/>
          <w:szCs w:val="24"/>
        </w:rPr>
        <w:t>-GHAPDZB-26/01</w:t>
      </w:r>
      <w:r w:rsidR="00736151">
        <w:rPr>
          <w:rFonts w:ascii="GHEA Grapalat" w:hAnsi="GHEA Grapalat"/>
          <w:i w:val="0"/>
          <w:sz w:val="24"/>
          <w:szCs w:val="24"/>
        </w:rPr>
        <w:t xml:space="preserve">   </w:t>
      </w:r>
      <w:r w:rsidR="00D5726C" w:rsidRPr="00D5726C">
        <w:rPr>
          <w:rFonts w:ascii="GHEA Grapalat" w:hAnsi="GHEA Grapalat"/>
          <w:i w:val="0"/>
          <w:sz w:val="24"/>
          <w:szCs w:val="24"/>
        </w:rPr>
        <w:t xml:space="preserve">  </w:t>
      </w:r>
      <w:r w:rsidR="004521DC" w:rsidRPr="004521D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024B05" w:rsidRPr="00814657" w:rsidRDefault="00024B05" w:rsidP="00024B05">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Заказчик</w:t>
      </w:r>
      <w:proofErr w:type="gramStart"/>
      <w:r w:rsidRPr="00501D4F">
        <w:rPr>
          <w:rFonts w:ascii="GHEA Grapalat" w:hAnsi="GHEA Grapalat"/>
          <w:sz w:val="22"/>
          <w:szCs w:val="22"/>
        </w:rPr>
        <w:t xml:space="preserve"> </w:t>
      </w:r>
      <w:r>
        <w:rPr>
          <w:rFonts w:ascii="GHEA Grapalat" w:hAnsi="GHEA Grapalat"/>
          <w:sz w:val="22"/>
          <w:szCs w:val="22"/>
        </w:rPr>
        <w:t xml:space="preserve">  </w:t>
      </w:r>
      <w:r w:rsidRPr="0015555B">
        <w:rPr>
          <w:rFonts w:ascii="GHEA Grapalat" w:hAnsi="GHEA Grapalat"/>
          <w:sz w:val="24"/>
          <w:szCs w:val="24"/>
        </w:rPr>
        <w:t>«</w:t>
      </w:r>
      <w:proofErr w:type="gramEnd"/>
      <w:r w:rsidRPr="001411A5">
        <w:rPr>
          <w:rFonts w:ascii="GHEA Grapalat" w:hAnsi="GHEA Grapalat"/>
          <w:sz w:val="24"/>
          <w:szCs w:val="24"/>
        </w:rPr>
        <w:t xml:space="preserve">Aralez </w:t>
      </w:r>
      <w:r w:rsidRPr="001411A5">
        <w:rPr>
          <w:rFonts w:asciiTheme="minorHAnsi" w:hAnsiTheme="minorHAnsi"/>
          <w:color w:val="1F1F1F"/>
          <w:sz w:val="24"/>
          <w:szCs w:val="24"/>
        </w:rPr>
        <w:t xml:space="preserve"> </w:t>
      </w:r>
      <w:r w:rsidRPr="00814657">
        <w:rPr>
          <w:rFonts w:ascii="inherit" w:hAnsi="inherit"/>
          <w:color w:val="1F1F1F"/>
          <w:sz w:val="24"/>
          <w:szCs w:val="24"/>
        </w:rPr>
        <w:t>НУХ</w:t>
      </w:r>
      <w:r w:rsidRPr="00D80BAB">
        <w:rPr>
          <w:rFonts w:ascii="GHEA Grapalat" w:hAnsi="GHEA Grapalat"/>
          <w:sz w:val="24"/>
          <w:szCs w:val="24"/>
        </w:rPr>
        <w:t>»  HOAK</w:t>
      </w:r>
      <w:r w:rsidRPr="0015555B">
        <w:rPr>
          <w:rFonts w:ascii="GHEA Grapalat" w:hAnsi="GHEA Grapalat"/>
          <w:sz w:val="24"/>
          <w:szCs w:val="24"/>
        </w:rPr>
        <w:t xml:space="preserve">, которая находится в Араратской </w:t>
      </w:r>
      <w:r w:rsidRPr="00814657">
        <w:rPr>
          <w:rFonts w:ascii="GHEA Grapalat" w:hAnsi="GHEA Grapalat"/>
          <w:sz w:val="22"/>
          <w:szCs w:val="22"/>
        </w:rPr>
        <w:t xml:space="preserve">области  </w:t>
      </w:r>
      <w:r>
        <w:rPr>
          <w:rFonts w:ascii="inherit" w:hAnsi="inherit"/>
          <w:color w:val="1F1F1F"/>
          <w:sz w:val="22"/>
          <w:szCs w:val="22"/>
        </w:rPr>
        <w:t xml:space="preserve">ARALEZ </w:t>
      </w:r>
      <w:r w:rsidRPr="00814657">
        <w:rPr>
          <w:rFonts w:ascii="GHEA Grapalat" w:hAnsi="GHEA Grapalat"/>
          <w:sz w:val="22"/>
          <w:szCs w:val="22"/>
        </w:rPr>
        <w:t xml:space="preserve">  на </w:t>
      </w:r>
      <w:r>
        <w:rPr>
          <w:rFonts w:ascii="inherit" w:hAnsi="inherit"/>
          <w:color w:val="1F1F1F"/>
          <w:sz w:val="22"/>
          <w:szCs w:val="22"/>
        </w:rPr>
        <w:t xml:space="preserve">ARALEZ </w:t>
      </w:r>
      <w:r w:rsidRPr="00814657">
        <w:rPr>
          <w:rFonts w:ascii="inherit" w:hAnsi="inherit"/>
          <w:color w:val="1F1F1F"/>
          <w:sz w:val="22"/>
          <w:szCs w:val="22"/>
        </w:rPr>
        <w:t xml:space="preserve">  </w:t>
      </w:r>
      <w:r w:rsidRPr="00814657">
        <w:rPr>
          <w:rFonts w:ascii="GHEA Grapalat" w:hAnsi="GHEA Grapalat"/>
          <w:sz w:val="22"/>
          <w:szCs w:val="22"/>
        </w:rPr>
        <w:t xml:space="preserve"> </w:t>
      </w:r>
      <w:r w:rsidRPr="00814657">
        <w:rPr>
          <w:rFonts w:ascii="inherit" w:hAnsi="inherit"/>
          <w:color w:val="1F1F1F"/>
          <w:sz w:val="22"/>
          <w:szCs w:val="22"/>
        </w:rPr>
        <w:t xml:space="preserve">Г. </w:t>
      </w:r>
      <w:r>
        <w:rPr>
          <w:rFonts w:ascii="inherit" w:hAnsi="inherit"/>
          <w:color w:val="1F1F1F"/>
          <w:sz w:val="22"/>
          <w:szCs w:val="22"/>
        </w:rPr>
        <w:t>TUMANYAN10</w:t>
      </w:r>
    </w:p>
    <w:p w:rsidR="00024B05" w:rsidRPr="008B3A70" w:rsidRDefault="00024B05" w:rsidP="00024B05">
      <w:pPr>
        <w:pStyle w:val="HTML"/>
        <w:shd w:val="clear" w:color="auto" w:fill="F8F9FA"/>
        <w:spacing w:line="540" w:lineRule="atLeast"/>
        <w:rPr>
          <w:rFonts w:ascii="inherit" w:hAnsi="inherit"/>
          <w:sz w:val="22"/>
          <w:szCs w:val="22"/>
        </w:rPr>
      </w:pPr>
      <w:r w:rsidRPr="008B3A70">
        <w:rPr>
          <w:rFonts w:ascii="GHEA Grapalat" w:hAnsi="GHEA Grapalat"/>
          <w:sz w:val="22"/>
          <w:szCs w:val="22"/>
        </w:rPr>
        <w:t>. объявляет открытый конкурс, который проводится одним этапом.</w:t>
      </w:r>
    </w:p>
    <w:p w:rsidR="00024B05" w:rsidRPr="00501D4F" w:rsidRDefault="00024B05" w:rsidP="00024B05">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w:t>
      </w:r>
      <w:proofErr w:type="gramStart"/>
      <w:r w:rsidRPr="00501D4F">
        <w:rPr>
          <w:rFonts w:ascii="GHEA Grapalat" w:hAnsi="GHEA Grapalat"/>
          <w:i w:val="0"/>
          <w:spacing w:val="6"/>
          <w:sz w:val="22"/>
          <w:szCs w:val="22"/>
        </w:rPr>
        <w:t xml:space="preserve">поставку  </w:t>
      </w:r>
      <w:r w:rsidRPr="00501D4F">
        <w:rPr>
          <w:rFonts w:ascii="Arial Unicode" w:hAnsi="Arial Unicode"/>
          <w:i w:val="0"/>
          <w:sz w:val="22"/>
          <w:szCs w:val="22"/>
        </w:rPr>
        <w:t>продуктов</w:t>
      </w:r>
      <w:proofErr w:type="gramEnd"/>
      <w:r w:rsidRPr="00501D4F">
        <w:rPr>
          <w:rFonts w:ascii="GHEA Grapalat" w:hAnsi="GHEA Grapalat"/>
          <w:i w:val="0"/>
          <w:sz w:val="22"/>
          <w:szCs w:val="22"/>
        </w:rPr>
        <w:t xml:space="preserve"> (далее — договор).</w:t>
      </w:r>
    </w:p>
    <w:p w:rsidR="00024B05" w:rsidRPr="009044F1" w:rsidRDefault="00024B05" w:rsidP="00024B05">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024B05" w:rsidRPr="00F677F1" w:rsidRDefault="00024B05" w:rsidP="00024B05">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024B05" w:rsidRPr="003F762C" w:rsidRDefault="00024B05" w:rsidP="00024B05">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w:t>
      </w:r>
      <w:r w:rsidRPr="003F762C">
        <w:rPr>
          <w:rFonts w:ascii="GHEA Grapalat" w:hAnsi="GHEA Grapalat"/>
          <w:i w:val="0"/>
          <w:sz w:val="24"/>
          <w:szCs w:val="24"/>
        </w:rPr>
        <w:lastRenderedPageBreak/>
        <w:t>предпочтения, отдаваемого участнику, представившему минимальное ценовое предложение</w:t>
      </w:r>
      <w:r>
        <w:rPr>
          <w:rFonts w:ascii="GHEA Grapalat" w:hAnsi="GHEA Grapalat"/>
          <w:i w:val="0"/>
          <w:sz w:val="24"/>
          <w:szCs w:val="24"/>
        </w:rPr>
        <w:t>.</w:t>
      </w:r>
    </w:p>
    <w:p w:rsidR="00024B05" w:rsidRPr="009044F1" w:rsidRDefault="00024B05" w:rsidP="00024B0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024B05" w:rsidRPr="00D5443D" w:rsidRDefault="00024B05" w:rsidP="00024B05">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4B05" w:rsidRPr="0096761D" w:rsidRDefault="00024B05" w:rsidP="00024B05">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w:t>
      </w:r>
      <w:r w:rsidRPr="0096761D">
        <w:rPr>
          <w:rFonts w:ascii="GHEA Grapalat" w:hAnsi="GHEA Grapalat"/>
          <w:i w:val="0"/>
          <w:sz w:val="24"/>
          <w:szCs w:val="24"/>
        </w:rPr>
        <w:t xml:space="preserve">необходимо подавать </w:t>
      </w:r>
      <w:proofErr w:type="gramStart"/>
      <w:r w:rsidRPr="0096761D">
        <w:rPr>
          <w:rFonts w:ascii="GHEA Grapalat" w:hAnsi="GHEA Grapalat"/>
          <w:i w:val="0"/>
          <w:sz w:val="24"/>
          <w:szCs w:val="24"/>
        </w:rPr>
        <w:t>по  адресу</w:t>
      </w:r>
      <w:proofErr w:type="gramEnd"/>
      <w:r w:rsidRPr="0096761D">
        <w:rPr>
          <w:rFonts w:ascii="GHEA Grapalat" w:hAnsi="GHEA Grapalat"/>
          <w:i w:val="0"/>
          <w:spacing w:val="6"/>
          <w:sz w:val="24"/>
          <w:szCs w:val="24"/>
        </w:rPr>
        <w:t xml:space="preserve">  </w:t>
      </w:r>
      <w:r w:rsidRPr="0096761D">
        <w:rPr>
          <w:rFonts w:ascii="Sylfaen" w:hAnsi="Sylfaen"/>
          <w:i w:val="0"/>
          <w:sz w:val="24"/>
          <w:szCs w:val="24"/>
        </w:rPr>
        <w:t>с</w:t>
      </w:r>
      <w:r w:rsidRPr="0096761D">
        <w:rPr>
          <w:rFonts w:ascii="Sylfaen" w:hAnsi="Sylfaen"/>
          <w:i w:val="0"/>
          <w:sz w:val="24"/>
          <w:szCs w:val="24"/>
          <w:lang w:val="hy-AM"/>
        </w:rPr>
        <w:t xml:space="preserve"> </w:t>
      </w:r>
      <w:r w:rsidRPr="0096761D">
        <w:rPr>
          <w:rFonts w:ascii="Sylfaen" w:hAnsi="Sylfaen"/>
          <w:i w:val="0"/>
          <w:sz w:val="24"/>
          <w:szCs w:val="24"/>
        </w:rPr>
        <w:t xml:space="preserve"> </w:t>
      </w:r>
      <w:r w:rsidRPr="0096761D">
        <w:rPr>
          <w:rFonts w:ascii="GHEA Grapalat" w:hAnsi="GHEA Grapalat"/>
          <w:i w:val="0"/>
          <w:sz w:val="24"/>
          <w:szCs w:val="24"/>
        </w:rPr>
        <w:t xml:space="preserve">Араратской области  </w:t>
      </w:r>
      <w:r w:rsidRPr="0096761D">
        <w:rPr>
          <w:rFonts w:ascii="GHEA Grapalat" w:hAnsi="GHEA Grapalat"/>
          <w:sz w:val="24"/>
          <w:szCs w:val="24"/>
        </w:rPr>
        <w:t xml:space="preserve">с. Веди, </w:t>
      </w:r>
      <w:r w:rsidRPr="0096761D">
        <w:rPr>
          <w:rFonts w:ascii="inherit" w:hAnsi="inherit" w:cs="Courier New"/>
          <w:sz w:val="24"/>
          <w:szCs w:val="24"/>
          <w:lang w:bidi="ar-SA"/>
        </w:rPr>
        <w:t xml:space="preserve">ул. Туманяна  </w:t>
      </w:r>
      <w:r w:rsidRPr="0096761D">
        <w:rPr>
          <w:rFonts w:asciiTheme="minorHAnsi" w:hAnsiTheme="minorHAnsi" w:cs="Courier New"/>
          <w:sz w:val="24"/>
          <w:szCs w:val="24"/>
          <w:lang w:bidi="ar-SA"/>
        </w:rPr>
        <w:t>6</w:t>
      </w:r>
      <w:r w:rsidRPr="0096761D">
        <w:rPr>
          <w:rFonts w:ascii="Sylfaen" w:hAnsi="Sylfaen"/>
          <w:i w:val="0"/>
          <w:sz w:val="24"/>
          <w:szCs w:val="24"/>
        </w:rPr>
        <w:t xml:space="preserve">, </w:t>
      </w:r>
      <w:r w:rsidRPr="0096761D">
        <w:rPr>
          <w:rFonts w:ascii="Calibri" w:hAnsi="Calibri"/>
          <w:i w:val="0"/>
          <w:sz w:val="24"/>
          <w:szCs w:val="24"/>
        </w:rPr>
        <w:t xml:space="preserve">в документарной форме,  </w:t>
      </w:r>
      <w:r w:rsidRPr="0096761D">
        <w:rPr>
          <w:rFonts w:ascii="Sylfaen" w:hAnsi="Sylfaen"/>
          <w:i w:val="0"/>
          <w:sz w:val="24"/>
          <w:szCs w:val="24"/>
          <w:lang w:val="hy-AM"/>
        </w:rPr>
        <w:t>1</w:t>
      </w:r>
      <w:r w:rsidR="0096761D" w:rsidRPr="0096761D">
        <w:rPr>
          <w:rFonts w:ascii="Sylfaen" w:hAnsi="Sylfaen"/>
          <w:i w:val="0"/>
          <w:sz w:val="24"/>
          <w:szCs w:val="24"/>
        </w:rPr>
        <w:t>5</w:t>
      </w:r>
      <w:r w:rsidRPr="0096761D">
        <w:rPr>
          <w:rFonts w:ascii="Sylfaen" w:hAnsi="Sylfaen"/>
          <w:i w:val="0"/>
          <w:sz w:val="24"/>
          <w:szCs w:val="24"/>
          <w:lang w:val="hy-AM"/>
        </w:rPr>
        <w:t>.</w:t>
      </w:r>
      <w:r w:rsidRPr="0096761D">
        <w:rPr>
          <w:rFonts w:ascii="Sylfaen" w:hAnsi="Sylfaen"/>
          <w:i w:val="0"/>
          <w:sz w:val="24"/>
          <w:szCs w:val="24"/>
        </w:rPr>
        <w:t xml:space="preserve">00 </w:t>
      </w:r>
      <w:r w:rsidRPr="0096761D">
        <w:rPr>
          <w:rFonts w:ascii="Calibri" w:hAnsi="Calibri"/>
          <w:i w:val="0"/>
          <w:sz w:val="24"/>
          <w:szCs w:val="24"/>
        </w:rPr>
        <w:t xml:space="preserve"> часов  7-го  </w:t>
      </w:r>
      <w:r w:rsidRPr="0096761D">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024B05" w:rsidRPr="0096761D" w:rsidRDefault="00024B05" w:rsidP="00024B05">
      <w:pPr>
        <w:pStyle w:val="a3"/>
        <w:widowControl w:val="0"/>
        <w:spacing w:after="160" w:line="240" w:lineRule="auto"/>
        <w:ind w:firstLine="567"/>
        <w:rPr>
          <w:rFonts w:ascii="GHEA Grapalat" w:hAnsi="GHEA Grapalat"/>
          <w:i w:val="0"/>
          <w:sz w:val="24"/>
          <w:szCs w:val="24"/>
        </w:rPr>
      </w:pPr>
      <w:r w:rsidRPr="0096761D">
        <w:rPr>
          <w:rFonts w:ascii="GHEA Grapalat" w:hAnsi="GHEA Grapalat"/>
          <w:i w:val="0"/>
          <w:sz w:val="24"/>
          <w:szCs w:val="24"/>
        </w:rPr>
        <w:t xml:space="preserve">Вскрытие заявок будет проводиться по </w:t>
      </w:r>
      <w:proofErr w:type="gramStart"/>
      <w:r w:rsidRPr="0096761D">
        <w:rPr>
          <w:rFonts w:ascii="GHEA Grapalat" w:hAnsi="GHEA Grapalat"/>
          <w:i w:val="0"/>
          <w:sz w:val="24"/>
          <w:szCs w:val="24"/>
        </w:rPr>
        <w:t>адресу  Араратской</w:t>
      </w:r>
      <w:proofErr w:type="gramEnd"/>
      <w:r w:rsidRPr="0096761D">
        <w:rPr>
          <w:rFonts w:ascii="GHEA Grapalat" w:hAnsi="GHEA Grapalat"/>
          <w:i w:val="0"/>
          <w:sz w:val="24"/>
          <w:szCs w:val="24"/>
        </w:rPr>
        <w:t xml:space="preserve"> области  </w:t>
      </w:r>
      <w:r w:rsidRPr="0096761D">
        <w:rPr>
          <w:rFonts w:ascii="GHEA Grapalat" w:hAnsi="GHEA Grapalat"/>
          <w:sz w:val="24"/>
          <w:szCs w:val="24"/>
        </w:rPr>
        <w:t xml:space="preserve">с. Веди, </w:t>
      </w:r>
      <w:r w:rsidRPr="0096761D">
        <w:rPr>
          <w:rFonts w:ascii="inherit" w:hAnsi="inherit" w:cs="Courier New"/>
          <w:sz w:val="24"/>
          <w:szCs w:val="24"/>
          <w:lang w:bidi="ar-SA"/>
        </w:rPr>
        <w:t xml:space="preserve">ул. Туманяна  </w:t>
      </w:r>
      <w:r w:rsidRPr="0096761D">
        <w:rPr>
          <w:rFonts w:asciiTheme="minorHAnsi" w:hAnsiTheme="minorHAnsi" w:cs="Courier New"/>
          <w:sz w:val="24"/>
          <w:szCs w:val="24"/>
          <w:lang w:bidi="ar-SA"/>
        </w:rPr>
        <w:t xml:space="preserve">6    </w:t>
      </w:r>
      <w:r w:rsidRPr="0096761D">
        <w:rPr>
          <w:rFonts w:ascii="Sylfaen" w:hAnsi="Sylfaen"/>
          <w:i w:val="0"/>
          <w:sz w:val="24"/>
          <w:szCs w:val="24"/>
        </w:rPr>
        <w:t>1</w:t>
      </w:r>
      <w:r w:rsidR="0096761D" w:rsidRPr="0096761D">
        <w:rPr>
          <w:rFonts w:ascii="Sylfaen" w:hAnsi="Sylfaen"/>
          <w:i w:val="0"/>
          <w:sz w:val="24"/>
          <w:szCs w:val="24"/>
          <w:lang w:val="en-US"/>
        </w:rPr>
        <w:t>5</w:t>
      </w:r>
      <w:r w:rsidRPr="0096761D">
        <w:rPr>
          <w:rFonts w:ascii="Sylfaen" w:hAnsi="Sylfaen"/>
          <w:i w:val="0"/>
          <w:sz w:val="24"/>
          <w:szCs w:val="24"/>
        </w:rPr>
        <w:t>.00 в</w:t>
      </w:r>
      <w:r w:rsidRPr="0096761D">
        <w:rPr>
          <w:rFonts w:ascii="Sylfaen" w:hAnsi="Sylfaen"/>
          <w:i w:val="0"/>
          <w:sz w:val="24"/>
          <w:szCs w:val="24"/>
          <w:lang w:val="hy-AM"/>
        </w:rPr>
        <w:t xml:space="preserve"> </w:t>
      </w:r>
      <w:r w:rsidRPr="0096761D">
        <w:rPr>
          <w:rFonts w:ascii="Sylfaen" w:hAnsi="Sylfaen"/>
          <w:i w:val="0"/>
          <w:sz w:val="24"/>
          <w:szCs w:val="24"/>
        </w:rPr>
        <w:t xml:space="preserve"> </w:t>
      </w:r>
      <w:r w:rsidR="0096761D" w:rsidRPr="0096761D">
        <w:rPr>
          <w:rFonts w:ascii="Sylfaen" w:hAnsi="Sylfaen"/>
          <w:i w:val="0"/>
          <w:sz w:val="24"/>
          <w:szCs w:val="24"/>
          <w:lang w:val="en-US"/>
        </w:rPr>
        <w:t>22</w:t>
      </w:r>
      <w:r w:rsidRPr="0096761D">
        <w:rPr>
          <w:rFonts w:ascii="Sylfaen" w:hAnsi="Sylfaen"/>
          <w:i w:val="0"/>
          <w:sz w:val="24"/>
          <w:szCs w:val="24"/>
        </w:rPr>
        <w:t>.</w:t>
      </w:r>
      <w:r w:rsidRPr="0096761D">
        <w:rPr>
          <w:rFonts w:ascii="GHEA Grapalat" w:hAnsi="GHEA Grapalat"/>
          <w:sz w:val="24"/>
          <w:szCs w:val="24"/>
        </w:rPr>
        <w:t>12.202</w:t>
      </w:r>
      <w:r w:rsidR="0096761D" w:rsidRPr="0096761D">
        <w:rPr>
          <w:rFonts w:ascii="GHEA Grapalat" w:hAnsi="GHEA Grapalat"/>
          <w:sz w:val="24"/>
          <w:szCs w:val="24"/>
          <w:lang w:val="en-US"/>
        </w:rPr>
        <w:t>5</w:t>
      </w:r>
      <w:r w:rsidRPr="0096761D">
        <w:rPr>
          <w:rFonts w:ascii="Sylfaen" w:hAnsi="Sylfaen"/>
          <w:sz w:val="24"/>
          <w:szCs w:val="24"/>
          <w:lang w:val="hy-AM"/>
        </w:rPr>
        <w:t xml:space="preserve"> года</w:t>
      </w:r>
      <w:r w:rsidRPr="0096761D">
        <w:rPr>
          <w:rFonts w:ascii="Sylfaen" w:hAnsi="Sylfaen"/>
          <w:sz w:val="24"/>
          <w:szCs w:val="24"/>
        </w:rPr>
        <w:t xml:space="preserve"> </w:t>
      </w:r>
      <w:r w:rsidRPr="0096761D">
        <w:rPr>
          <w:rFonts w:ascii="GHEA Grapalat" w:hAnsi="GHEA Grapalat"/>
          <w:i w:val="0"/>
          <w:sz w:val="24"/>
          <w:szCs w:val="24"/>
        </w:rPr>
        <w:t>.</w:t>
      </w:r>
    </w:p>
    <w:p w:rsidR="00024B05" w:rsidRPr="001B32D9" w:rsidRDefault="00024B05" w:rsidP="00024B05">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4B05" w:rsidRPr="003A1EBB" w:rsidRDefault="00024B05" w:rsidP="00024B0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24B05" w:rsidRPr="009E3704" w:rsidRDefault="00024B05" w:rsidP="00024B05">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024B05" w:rsidRPr="00501D4F" w:rsidRDefault="00024B05" w:rsidP="00024B05">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15A97" w:rsidRPr="00D5443D" w:rsidRDefault="00024B05" w:rsidP="00024B05">
      <w:pPr>
        <w:pStyle w:val="a3"/>
        <w:widowControl w:val="0"/>
        <w:spacing w:after="160" w:line="240" w:lineRule="auto"/>
        <w:ind w:left="3969" w:firstLine="0"/>
        <w:rPr>
          <w:rFonts w:ascii="GHEA Grapalat" w:hAnsi="GHEA Grapalat"/>
          <w:i w:val="0"/>
          <w:sz w:val="16"/>
          <w:szCs w:val="16"/>
        </w:rPr>
      </w:pPr>
      <w:proofErr w:type="gramStart"/>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Pr>
          <w:rFonts w:ascii="GHEA Grapalat" w:hAnsi="GHEA Grapalat"/>
        </w:rPr>
        <w:t>«</w:t>
      </w:r>
      <w:proofErr w:type="gramEnd"/>
      <w:r>
        <w:rPr>
          <w:rFonts w:ascii="GHEA Grapalat" w:hAnsi="GHEA Grapalat"/>
        </w:rPr>
        <w:t>Aralez  НУХ  »  HOAK</w:t>
      </w:r>
      <w:r w:rsidRPr="00501D4F">
        <w:rPr>
          <w:rFonts w:ascii="GHEA Grapalat" w:hAnsi="GHEA Grapalat" w:cs="Sylfaen"/>
          <w:b/>
          <w:sz w:val="22"/>
          <w:szCs w:val="22"/>
        </w:rPr>
        <w:t xml:space="preserve"> </w:t>
      </w:r>
      <w:r w:rsidR="00915A97">
        <w:rPr>
          <w:rFonts w:ascii="GHEA Grapalat" w:hAnsi="GHEA Grapalat" w:cs="Sylfaen"/>
          <w:b/>
        </w:rPr>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024B05">
        <w:rPr>
          <w:rFonts w:ascii="GHEA Grapalat" w:hAnsi="GHEA Grapalat"/>
          <w:i/>
        </w:rPr>
        <w:t>AAM-GHAPDZB-26/01</w:t>
      </w:r>
      <w:r w:rsidR="00736151">
        <w:rPr>
          <w:rFonts w:ascii="GHEA Grapalat" w:hAnsi="GHEA Grapalat"/>
          <w:i/>
        </w:rPr>
        <w:t xml:space="preserve">   </w:t>
      </w:r>
      <w:r w:rsidR="004521DC" w:rsidRPr="00D5726C">
        <w:rPr>
          <w:rFonts w:ascii="GHEA Grapalat" w:hAnsi="GHEA Grapalat"/>
        </w:rPr>
        <w:t xml:space="preserve">  </w:t>
      </w:r>
      <w:r w:rsidR="004521DC" w:rsidRPr="004521DC">
        <w:rPr>
          <w:rFonts w:ascii="GHEA Grapalat" w:hAnsi="GHEA Grapalat"/>
          <w:i/>
        </w:rPr>
        <w:t xml:space="preserve"> </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w:t>
      </w:r>
      <w:r w:rsidR="00736151" w:rsidRPr="00736151">
        <w:rPr>
          <w:rFonts w:ascii="GHEA Grapalat" w:hAnsi="GHEA Grapalat"/>
          <w:i/>
        </w:rPr>
        <w:t>5</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E97182" w:rsidRDefault="0096761D" w:rsidP="00E97182">
      <w:pPr>
        <w:widowControl w:val="0"/>
        <w:spacing w:after="160"/>
        <w:ind w:right="-7" w:firstLine="567"/>
        <w:jc w:val="center"/>
        <w:rPr>
          <w:rFonts w:ascii="GHEA Grapalat" w:hAnsi="GHEA Grapalat" w:cs="Sylfaen"/>
          <w:b/>
        </w:rPr>
      </w:pPr>
      <w:r>
        <w:rPr>
          <w:rFonts w:ascii="GHEA Grapalat" w:hAnsi="GHEA Grapalat"/>
        </w:rPr>
        <w:t>«</w:t>
      </w:r>
      <w:proofErr w:type="gramStart"/>
      <w:r>
        <w:rPr>
          <w:rFonts w:ascii="GHEA Grapalat" w:hAnsi="GHEA Grapalat"/>
        </w:rPr>
        <w:t>Aralez  НУХ</w:t>
      </w:r>
      <w:proofErr w:type="gramEnd"/>
      <w:r>
        <w:rPr>
          <w:rFonts w:ascii="GHEA Grapalat" w:hAnsi="GHEA Grapalat"/>
        </w:rPr>
        <w:t xml:space="preserve">  »  HOAK</w:t>
      </w:r>
      <w:r w:rsidRPr="00501D4F">
        <w:rPr>
          <w:rFonts w:ascii="GHEA Grapalat" w:hAnsi="GHEA Grapalat" w:cs="Sylfaen"/>
          <w:b/>
          <w:sz w:val="22"/>
          <w:szCs w:val="22"/>
        </w:rPr>
        <w:t xml:space="preserve"> </w:t>
      </w:r>
      <w:r w:rsidR="00E97182"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w:t>
      </w:r>
      <w:proofErr w:type="gramStart"/>
      <w:r w:rsidRPr="00E97182">
        <w:rPr>
          <w:rFonts w:ascii="GHEA Grapalat" w:hAnsi="GHEA Grapalat" w:cs="Courier New"/>
          <w:b/>
          <w:lang w:eastAsia="en-US" w:bidi="ar-SA"/>
        </w:rPr>
        <w:t>ЗАПРОС  КОТИРОВОК</w:t>
      </w:r>
      <w:proofErr w:type="gramEnd"/>
      <w:r w:rsidRPr="00E97182">
        <w:rPr>
          <w:rFonts w:ascii="GHEA Grapalat" w:hAnsi="GHEA Grapalat" w:cs="Courier New"/>
          <w:b/>
          <w:lang w:eastAsia="en-US" w:bidi="ar-SA"/>
        </w:rPr>
        <w:t xml:space="preserve">, ОБЪЯВЛЕННЫЙ С ЦЕЛЬЮ ПРИОБРЕТЕНИЯ «ПРОДУКТОВ»ДЛЯ НУЖД </w:t>
      </w:r>
    </w:p>
    <w:p w:rsidR="00E97182" w:rsidRPr="00E97182" w:rsidRDefault="0096761D" w:rsidP="00E97182">
      <w:pPr>
        <w:rPr>
          <w:rFonts w:ascii="GHEA Grapalat" w:hAnsi="GHEA Grapalat"/>
          <w:b/>
        </w:rPr>
      </w:pPr>
      <w:r w:rsidRPr="003E398E">
        <w:rPr>
          <w:rFonts w:ascii="GHEA Grapalat" w:hAnsi="GHEA Grapalat"/>
        </w:rPr>
        <w:t xml:space="preserve">                                      </w:t>
      </w:r>
      <w:r>
        <w:rPr>
          <w:rFonts w:ascii="GHEA Grapalat" w:hAnsi="GHEA Grapalat"/>
        </w:rPr>
        <w:t>«</w:t>
      </w:r>
      <w:proofErr w:type="gramStart"/>
      <w:r>
        <w:rPr>
          <w:rFonts w:ascii="GHEA Grapalat" w:hAnsi="GHEA Grapalat"/>
        </w:rPr>
        <w:t>Aralez  НУХ</w:t>
      </w:r>
      <w:proofErr w:type="gramEnd"/>
      <w:r>
        <w:rPr>
          <w:rFonts w:ascii="GHEA Grapalat" w:hAnsi="GHEA Grapalat"/>
        </w:rPr>
        <w:t xml:space="preserve">  »  HOAK</w:t>
      </w:r>
      <w:r w:rsidRPr="00501D4F">
        <w:rPr>
          <w:rFonts w:ascii="GHEA Grapalat" w:hAnsi="GHEA Grapalat" w:cs="Sylfaen"/>
          <w:b/>
          <w:sz w:val="22"/>
          <w:szCs w:val="22"/>
        </w:rPr>
        <w:t xml:space="preserve"> </w:t>
      </w:r>
      <w:r w:rsidR="00E97182"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E97182" w:rsidRPr="00501D4F" w:rsidRDefault="0096761D" w:rsidP="00E97182">
      <w:pPr>
        <w:widowControl w:val="0"/>
        <w:spacing w:after="160"/>
        <w:jc w:val="center"/>
        <w:rPr>
          <w:rFonts w:ascii="GHEA Grapalat" w:hAnsi="GHEA Grapalat"/>
        </w:rPr>
      </w:pPr>
      <w:r>
        <w:rPr>
          <w:rFonts w:ascii="GHEA Grapalat" w:hAnsi="GHEA Grapalat"/>
        </w:rPr>
        <w:t>«</w:t>
      </w:r>
      <w:proofErr w:type="gramStart"/>
      <w:r>
        <w:rPr>
          <w:rFonts w:ascii="GHEA Grapalat" w:hAnsi="GHEA Grapalat"/>
        </w:rPr>
        <w:t>Aralez  НУХ</w:t>
      </w:r>
      <w:proofErr w:type="gramEnd"/>
      <w:r>
        <w:rPr>
          <w:rFonts w:ascii="GHEA Grapalat" w:hAnsi="GHEA Grapalat"/>
        </w:rPr>
        <w:t xml:space="preserve">  »  HOAK</w:t>
      </w:r>
      <w:r w:rsidRPr="00501D4F">
        <w:rPr>
          <w:rFonts w:ascii="GHEA Grapalat" w:hAnsi="GHEA Grapalat" w:cs="Sylfaen"/>
          <w:b/>
          <w:sz w:val="22"/>
          <w:szCs w:val="22"/>
        </w:rPr>
        <w:t xml:space="preserve"> </w:t>
      </w:r>
      <w:r w:rsidR="00E97182" w:rsidRPr="00E97182">
        <w:rPr>
          <w:rFonts w:ascii="GHEA Grapalat" w:hAnsi="GHEA Grapalat"/>
          <w:b/>
        </w:rPr>
        <w:t xml:space="preserve">ПРИГЛАШЕНИЯ НА ОТКРЫТЫЙ КОНКУРС, </w:t>
      </w:r>
      <w:r w:rsidR="00E97182" w:rsidRPr="00E97182">
        <w:rPr>
          <w:rFonts w:ascii="GHEA Grapalat" w:hAnsi="GHEA Grapalat"/>
          <w:b/>
        </w:rPr>
        <w:br/>
      </w:r>
      <w:r w:rsidR="00E97182"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024B05">
        <w:rPr>
          <w:rFonts w:ascii="GHEA Grapalat" w:hAnsi="GHEA Grapalat"/>
          <w:i/>
        </w:rPr>
        <w:t>AAM-GHAPDZB-26/01</w:t>
      </w:r>
      <w:r w:rsidR="00736151">
        <w:rPr>
          <w:rFonts w:ascii="GHEA Grapalat" w:hAnsi="GHEA Grapalat"/>
          <w:i/>
        </w:rPr>
        <w:t xml:space="preserve">  </w:t>
      </w:r>
      <w:proofErr w:type="gramStart"/>
      <w:r w:rsidR="00736151">
        <w:rPr>
          <w:rFonts w:ascii="GHEA Grapalat" w:hAnsi="GHEA Grapalat"/>
          <w:i/>
        </w:rPr>
        <w:t xml:space="preserve"> </w:t>
      </w:r>
      <w:r w:rsidR="00D5726C" w:rsidRPr="00D5726C">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Pr="003E398E" w:rsidRDefault="007223C7" w:rsidP="004521DC">
      <w:pPr>
        <w:pStyle w:val="HTML"/>
        <w:shd w:val="clear" w:color="auto" w:fill="FFFFFF"/>
        <w:spacing w:line="360" w:lineRule="atLeast"/>
        <w:jc w:val="center"/>
        <w:rPr>
          <w:rFonts w:ascii="GHEA Grapalat" w:hAnsi="GHEA Grapalat"/>
          <w:sz w:val="24"/>
          <w:szCs w:val="24"/>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sz w:val="24"/>
          <w:szCs w:val="24"/>
        </w:rPr>
        <w:t xml:space="preserve">Предметом закупки является приобретение </w:t>
      </w:r>
      <w:r w:rsidR="0096761D">
        <w:rPr>
          <w:rFonts w:ascii="GHEA Grapalat" w:hAnsi="GHEA Grapalat"/>
        </w:rPr>
        <w:t>«</w:t>
      </w:r>
      <w:proofErr w:type="gramStart"/>
      <w:r w:rsidR="0096761D">
        <w:rPr>
          <w:rFonts w:ascii="GHEA Grapalat" w:hAnsi="GHEA Grapalat"/>
        </w:rPr>
        <w:t>Aralez  НУХ</w:t>
      </w:r>
      <w:proofErr w:type="gramEnd"/>
      <w:r w:rsidR="0096761D">
        <w:rPr>
          <w:rFonts w:ascii="GHEA Grapalat" w:hAnsi="GHEA Grapalat"/>
        </w:rPr>
        <w:t xml:space="preserve">  »  HOAK</w:t>
      </w:r>
      <w:r w:rsidR="004521DC">
        <w:rPr>
          <w:rFonts w:ascii="GHEA Grapalat" w:hAnsi="GHEA Grapalat"/>
        </w:rPr>
        <w:t xml:space="preserve"> </w:t>
      </w:r>
      <w:r w:rsidR="00E97182" w:rsidRPr="009044F1">
        <w:rPr>
          <w:rFonts w:ascii="GHEA Grapalat" w:hAnsi="GHEA Grapalat"/>
          <w:sz w:val="24"/>
          <w:szCs w:val="24"/>
        </w:rPr>
        <w:t>(далее — также товар) для нужд "</w:t>
      </w:r>
      <w:r w:rsidR="00E97182" w:rsidRPr="009E3704">
        <w:rPr>
          <w:rFonts w:ascii="Arial Unicode" w:hAnsi="Arial Unicode"/>
          <w:sz w:val="24"/>
          <w:szCs w:val="24"/>
        </w:rPr>
        <w:t xml:space="preserve"> </w:t>
      </w:r>
      <w:r w:rsidR="00E97182">
        <w:rPr>
          <w:rFonts w:ascii="Arial Unicode" w:hAnsi="Arial Unicode"/>
          <w:sz w:val="24"/>
          <w:szCs w:val="24"/>
        </w:rPr>
        <w:t>продуктов</w:t>
      </w:r>
      <w:r w:rsidR="00E97182" w:rsidRPr="009044F1">
        <w:rPr>
          <w:rFonts w:ascii="GHEA Grapalat" w:hAnsi="GHEA Grapalat"/>
          <w:sz w:val="24"/>
          <w:szCs w:val="24"/>
        </w:rPr>
        <w:t xml:space="preserve"> ", которые сгруппированы в </w:t>
      </w:r>
      <w:r w:rsidR="00E97182" w:rsidRPr="00A67D5D">
        <w:rPr>
          <w:rFonts w:ascii="GHEA Grapalat" w:hAnsi="GHEA Grapalat"/>
          <w:sz w:val="24"/>
          <w:szCs w:val="24"/>
        </w:rPr>
        <w:t xml:space="preserve">лоты </w:t>
      </w:r>
      <w:r w:rsidR="003E398E" w:rsidRPr="003E398E">
        <w:rPr>
          <w:rFonts w:ascii="GHEA Grapalat" w:hAnsi="GHEA Grapalat"/>
          <w:sz w:val="24"/>
          <w:szCs w:val="24"/>
        </w:rPr>
        <w:t>52</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3E398E" w:rsidRPr="00D7710F" w:rsidTr="00832374">
        <w:trPr>
          <w:trHeight w:val="480"/>
        </w:trPr>
        <w:tc>
          <w:tcPr>
            <w:tcW w:w="4282" w:type="dxa"/>
            <w:gridSpan w:val="2"/>
            <w:vAlign w:val="center"/>
          </w:tcPr>
          <w:p w:rsidR="003E398E" w:rsidRDefault="003E398E" w:rsidP="00832374">
            <w:r>
              <w:rPr>
                <w:noProof/>
              </w:rPr>
              <mc:AlternateContent>
                <mc:Choice Requires="wps">
                  <w:drawing>
                    <wp:anchor distT="0" distB="0" distL="114300" distR="114300" simplePos="0" relativeHeight="251661312" behindDoc="0" locked="0" layoutInCell="1" allowOverlap="1" wp14:anchorId="2570E84D" wp14:editId="778C8CA3">
                      <wp:simplePos x="0" y="0"/>
                      <wp:positionH relativeFrom="leftMargin">
                        <wp:align>left</wp:align>
                      </wp:positionH>
                      <wp:positionV relativeFrom="page">
                        <wp:posOffset>0</wp:posOffset>
                      </wp:positionV>
                      <wp:extent cx="7765200" cy="219600"/>
                      <wp:effectExtent l="0" t="0" r="0" b="9525"/>
                      <wp:wrapNone/>
                      <wp:docPr id="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3E398E" w:rsidRDefault="003E398E" w:rsidP="003E398E">
                                  <w:pPr>
                                    <w:contextualSpacing/>
                                  </w:pPr>
                                  <w:r>
                                    <w:rPr>
                                      <w:noProof/>
                                      <w:position w:val="-6"/>
                                    </w:rPr>
                                    <w:drawing>
                                      <wp:inline distT="0" distB="0" distL="0" distR="0" wp14:anchorId="1A1178F7" wp14:editId="2B5A57C0">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2570E84D"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61312;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" fillcolor="#f2f2f2" stroked="f">
                      <v:textbox inset=",0,,0">
                        <w:txbxContent>
                          <w:p w:rsidR="003E398E" w:rsidRDefault="003E398E" w:rsidP="003E398E">
                            <w:pPr>
                              <w:contextualSpacing/>
                            </w:pPr>
                            <w:r>
                              <w:rPr>
                                <w:noProof/>
                                <w:position w:val="-6"/>
                              </w:rPr>
                              <w:drawing>
                                <wp:inline distT="0" distB="0" distL="0" distR="0" wp14:anchorId="1A1178F7" wp14:editId="2B5A57C0">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3E398E" w:rsidRPr="00D7710F" w:rsidRDefault="003E398E" w:rsidP="00832374">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Размеры</w:t>
            </w:r>
          </w:p>
        </w:tc>
        <w:tc>
          <w:tcPr>
            <w:tcW w:w="5528" w:type="dxa"/>
            <w:vMerge w:val="restart"/>
            <w:vAlign w:val="center"/>
          </w:tcPr>
          <w:p w:rsidR="003E398E" w:rsidRPr="00D7710F" w:rsidRDefault="003E398E" w:rsidP="00832374">
            <w:pPr>
              <w:pStyle w:val="23"/>
              <w:spacing w:line="240" w:lineRule="auto"/>
              <w:ind w:firstLine="0"/>
              <w:jc w:val="center"/>
              <w:rPr>
                <w:rFonts w:ascii="GHEA Grapalat" w:hAnsi="GHEA Grapalat"/>
                <w:b/>
                <w:bCs/>
                <w:i/>
                <w:iCs/>
              </w:rPr>
            </w:pPr>
            <w:r w:rsidRPr="00D7710F">
              <w:rPr>
                <w:rFonts w:ascii="GHEA Grapalat" w:hAnsi="GHEA Grapalat"/>
                <w:b/>
                <w:bCs/>
                <w:i/>
                <w:iCs/>
              </w:rPr>
              <w:t>Название измерения</w:t>
            </w:r>
          </w:p>
        </w:tc>
      </w:tr>
      <w:tr w:rsidR="003E398E" w:rsidRPr="00D7710F" w:rsidTr="00832374">
        <w:trPr>
          <w:trHeight w:val="292"/>
        </w:trPr>
        <w:tc>
          <w:tcPr>
            <w:tcW w:w="1701" w:type="dxa"/>
            <w:vAlign w:val="center"/>
          </w:tcPr>
          <w:p w:rsidR="003E398E" w:rsidRPr="00D7710F" w:rsidRDefault="003E398E" w:rsidP="00832374">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числа</w:t>
            </w:r>
          </w:p>
        </w:tc>
        <w:tc>
          <w:tcPr>
            <w:tcW w:w="2581" w:type="dxa"/>
            <w:tcBorders>
              <w:bottom w:val="single" w:sz="4" w:space="0" w:color="auto"/>
            </w:tcBorders>
            <w:vAlign w:val="center"/>
          </w:tcPr>
          <w:p w:rsidR="003E398E" w:rsidRPr="00D7710F" w:rsidRDefault="003E398E" w:rsidP="00832374">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цена покупки</w:t>
            </w:r>
          </w:p>
        </w:tc>
        <w:tc>
          <w:tcPr>
            <w:tcW w:w="5528" w:type="dxa"/>
            <w:vMerge/>
            <w:vAlign w:val="center"/>
          </w:tcPr>
          <w:p w:rsidR="003E398E" w:rsidRPr="00D7710F" w:rsidRDefault="003E398E" w:rsidP="00832374">
            <w:pPr>
              <w:pStyle w:val="23"/>
              <w:spacing w:line="240" w:lineRule="auto"/>
              <w:ind w:firstLine="0"/>
              <w:jc w:val="center"/>
              <w:rPr>
                <w:rFonts w:ascii="GHEA Grapalat" w:hAnsi="GHEA Grapalat"/>
                <w:b/>
                <w:bCs/>
                <w:i/>
                <w:iCs/>
              </w:rPr>
            </w:pPr>
          </w:p>
        </w:tc>
      </w:tr>
      <w:tr w:rsidR="003E398E" w:rsidRPr="00D7710F" w:rsidTr="00832374">
        <w:tc>
          <w:tcPr>
            <w:tcW w:w="1701" w:type="dxa"/>
            <w:vAlign w:val="bottom"/>
          </w:tcPr>
          <w:p w:rsidR="003E398E" w:rsidRPr="000C7E2C" w:rsidRDefault="003E398E" w:rsidP="00832374">
            <w:pPr>
              <w:pStyle w:val="23"/>
              <w:spacing w:line="240" w:lineRule="auto"/>
              <w:ind w:left="720" w:firstLine="0"/>
              <w:jc w:val="center"/>
              <w:rPr>
                <w:rFonts w:ascii="GHEA Grapalat" w:hAnsi="GHEA Grapalat"/>
                <w:lang w:val="en-US"/>
              </w:rPr>
            </w:pPr>
            <w:r>
              <w:rPr>
                <w:rFonts w:ascii="GHEA Grapalat" w:hAnsi="GHEA Grapalat"/>
                <w:lang w:val="en-US"/>
              </w:rPr>
              <w:t>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1017000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olor w:val="FF0000"/>
                <w:sz w:val="22"/>
                <w:szCs w:val="22"/>
              </w:rPr>
            </w:pPr>
            <w:r>
              <w:rPr>
                <w:rFonts w:ascii="Sylfaen" w:hAnsi="Sylfaen"/>
                <w:color w:val="000000"/>
              </w:rPr>
              <w:t>Хлеб</w:t>
            </w:r>
            <w:r>
              <w:rPr>
                <w:rFonts w:ascii="Calibri" w:hAnsi="Calibri"/>
                <w:color w:val="000000"/>
              </w:rPr>
              <w:t xml:space="preserve"> </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rPr>
            </w:pPr>
            <w:r>
              <w:rPr>
                <w:rFonts w:ascii="GHEA Grapalat" w:hAnsi="GHEA Grapalat"/>
              </w:rPr>
              <w:t>3</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sz w:val="22"/>
                <w:szCs w:val="22"/>
              </w:rPr>
            </w:pPr>
            <w:r>
              <w:rPr>
                <w:rFonts w:ascii="Calibri" w:hAnsi="Calibri"/>
                <w:color w:val="000000"/>
                <w:sz w:val="22"/>
                <w:szCs w:val="22"/>
              </w:rPr>
              <w:t>170000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sz w:val="22"/>
                <w:szCs w:val="22"/>
              </w:rPr>
            </w:pPr>
            <w:r>
              <w:rPr>
                <w:rFonts w:ascii="Sylfaen" w:hAnsi="Sylfaen"/>
                <w:color w:val="000000"/>
              </w:rPr>
              <w:t>Овсяный блин</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rPr>
            </w:pPr>
            <w:r>
              <w:rPr>
                <w:rFonts w:ascii="GHEA Grapalat" w:hAnsi="GHEA Grapalat"/>
              </w:rPr>
              <w:t>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sz w:val="22"/>
                <w:szCs w:val="22"/>
              </w:rPr>
            </w:pPr>
            <w:r>
              <w:rPr>
                <w:rFonts w:ascii="Calibri" w:hAnsi="Calibri"/>
                <w:color w:val="000000"/>
                <w:sz w:val="22"/>
                <w:szCs w:val="22"/>
              </w:rPr>
              <w:t>27000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sz w:val="22"/>
                <w:szCs w:val="22"/>
              </w:rPr>
            </w:pPr>
            <w:r>
              <w:rPr>
                <w:rFonts w:ascii="Sylfaen" w:hAnsi="Sylfaen"/>
                <w:color w:val="000000"/>
              </w:rPr>
              <w:t>Паста</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rPr>
            </w:pPr>
            <w:r>
              <w:rPr>
                <w:rFonts w:ascii="GHEA Grapalat" w:hAnsi="GHEA Grapalat"/>
              </w:rPr>
              <w:t>6</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sz w:val="22"/>
                <w:szCs w:val="22"/>
              </w:rPr>
            </w:pPr>
            <w:r>
              <w:rPr>
                <w:rFonts w:ascii="Calibri" w:hAnsi="Calibri"/>
                <w:color w:val="000000"/>
                <w:sz w:val="22"/>
                <w:szCs w:val="22"/>
              </w:rPr>
              <w:t>58800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sz w:val="22"/>
                <w:szCs w:val="22"/>
              </w:rPr>
            </w:pPr>
            <w:r>
              <w:rPr>
                <w:rFonts w:ascii="Sylfaen" w:hAnsi="Sylfaen"/>
                <w:color w:val="000000"/>
              </w:rPr>
              <w:t>Сахар</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rPr>
            </w:pPr>
            <w:r>
              <w:rPr>
                <w:rFonts w:ascii="GHEA Grapalat" w:hAnsi="GHEA Grapalat"/>
              </w:rPr>
              <w:t>7</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sz w:val="22"/>
                <w:szCs w:val="22"/>
              </w:rPr>
            </w:pPr>
            <w:r>
              <w:rPr>
                <w:rFonts w:ascii="Calibri" w:hAnsi="Calibri"/>
                <w:color w:val="000000"/>
                <w:sz w:val="22"/>
                <w:szCs w:val="22"/>
              </w:rPr>
              <w:t>850000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sz w:val="22"/>
                <w:szCs w:val="22"/>
              </w:rPr>
            </w:pPr>
            <w:r>
              <w:rPr>
                <w:rFonts w:ascii="Sylfaen" w:hAnsi="Sylfaen"/>
                <w:color w:val="000000"/>
              </w:rPr>
              <w:t>Масло</w:t>
            </w:r>
            <w:r>
              <w:rPr>
                <w:rFonts w:ascii="Calibri" w:hAnsi="Calibri"/>
                <w:color w:val="000000"/>
              </w:rPr>
              <w:t xml:space="preserve"> </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8</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390000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Calibri" w:hAnsi="Calibri"/>
                <w:color w:val="000000"/>
              </w:rPr>
              <w:t xml:space="preserve"> </w:t>
            </w:r>
            <w:r>
              <w:rPr>
                <w:rFonts w:ascii="Sylfaen" w:hAnsi="Sylfaen"/>
                <w:color w:val="000000"/>
              </w:rPr>
              <w:t>Масло</w:t>
            </w:r>
            <w:r>
              <w:rPr>
                <w:rFonts w:ascii="Calibri" w:hAnsi="Calibri"/>
                <w:color w:val="000000"/>
              </w:rPr>
              <w:t>/</w:t>
            </w:r>
            <w:r>
              <w:rPr>
                <w:rFonts w:ascii="Sylfaen" w:hAnsi="Sylfaen"/>
                <w:color w:val="000000"/>
              </w:rPr>
              <w:t>кукуруза/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11</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104000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Чечевица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40000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Горох</w:t>
            </w:r>
            <w:r>
              <w:rPr>
                <w:rFonts w:ascii="Calibri" w:hAnsi="Calibri"/>
                <w:color w:val="000000"/>
              </w:rPr>
              <w:t xml:space="preserve"> </w:t>
            </w:r>
            <w:r>
              <w:rPr>
                <w:rFonts w:ascii="Sylfaen" w:hAnsi="Sylfaen"/>
                <w:color w:val="000000"/>
              </w:rPr>
              <w:t>полный</w:t>
            </w:r>
          </w:p>
        </w:tc>
      </w:tr>
      <w:tr w:rsidR="003E398E" w:rsidRPr="00D7710F" w:rsidTr="00832374">
        <w:tc>
          <w:tcPr>
            <w:tcW w:w="1701" w:type="dxa"/>
            <w:vAlign w:val="bottom"/>
          </w:tcPr>
          <w:p w:rsidR="003E398E" w:rsidRPr="00D7710F" w:rsidRDefault="003E398E" w:rsidP="00832374">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14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84000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Зернистая</w:t>
            </w:r>
            <w:r>
              <w:rPr>
                <w:rFonts w:ascii="Calibri" w:hAnsi="Calibri"/>
                <w:color w:val="000000"/>
              </w:rPr>
              <w:t xml:space="preserve"> </w:t>
            </w:r>
            <w:r>
              <w:rPr>
                <w:rFonts w:ascii="Sylfaen" w:hAnsi="Sylfaen"/>
                <w:color w:val="000000"/>
              </w:rPr>
              <w:t>бобы</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15</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1280500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Яйцо</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16</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2150000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Говядина</w:t>
            </w:r>
            <w:r>
              <w:rPr>
                <w:rFonts w:ascii="Calibri" w:hAnsi="Calibri"/>
                <w:color w:val="000000"/>
              </w:rPr>
              <w:t xml:space="preserve"> </w:t>
            </w:r>
            <w:r>
              <w:rPr>
                <w:rFonts w:ascii="Sylfaen" w:hAnsi="Sylfaen"/>
                <w:color w:val="000000"/>
              </w:rPr>
              <w:t>мясо</w:t>
            </w:r>
            <w:r>
              <w:rPr>
                <w:rFonts w:ascii="Calibri" w:hAnsi="Calibri"/>
                <w:color w:val="000000"/>
              </w:rPr>
              <w:t xml:space="preserve"> </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17</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3584000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Курица</w:t>
            </w:r>
            <w:r>
              <w:rPr>
                <w:rFonts w:ascii="Calibri" w:hAnsi="Calibri"/>
                <w:color w:val="000000"/>
              </w:rPr>
              <w:t xml:space="preserve"> </w:t>
            </w:r>
            <w:r>
              <w:rPr>
                <w:rFonts w:ascii="Sylfaen" w:hAnsi="Sylfaen"/>
                <w:color w:val="000000"/>
              </w:rPr>
              <w:t>грудное мясо</w:t>
            </w:r>
            <w:r>
              <w:rPr>
                <w:rFonts w:ascii="Calibri" w:hAnsi="Calibri"/>
                <w:color w:val="000000"/>
              </w:rPr>
              <w:t xml:space="preserve"> </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18</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Сыр</w:t>
            </w:r>
            <w:r>
              <w:rPr>
                <w:rFonts w:ascii="Calibri" w:hAnsi="Calibri"/>
                <w:color w:val="000000"/>
              </w:rPr>
              <w:t xml:space="preserve"> </w:t>
            </w:r>
            <w:r>
              <w:rPr>
                <w:rFonts w:ascii="Sylfaen" w:hAnsi="Sylfaen"/>
                <w:color w:val="000000"/>
              </w:rPr>
              <w:t>бедный</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19</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1680000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Молоко</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20</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1657500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Йогурт</w:t>
            </w:r>
          </w:p>
        </w:tc>
      </w:tr>
      <w:tr w:rsidR="003E398E" w:rsidRPr="00956D00"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21</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160000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Любитель воды</w:t>
            </w:r>
            <w:r>
              <w:rPr>
                <w:rFonts w:ascii="Calibri" w:hAnsi="Calibri"/>
                <w:color w:val="000000"/>
              </w:rPr>
              <w:t xml:space="preserve"> </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370000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Творог</w:t>
            </w:r>
          </w:p>
        </w:tc>
      </w:tr>
      <w:tr w:rsidR="003E398E" w:rsidRPr="00956D00"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23</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20700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Соль</w:t>
            </w:r>
            <w:r>
              <w:rPr>
                <w:rFonts w:ascii="Calibri" w:hAnsi="Calibri"/>
                <w:color w:val="000000"/>
              </w:rPr>
              <w:t xml:space="preserve"> </w:t>
            </w:r>
            <w:r>
              <w:rPr>
                <w:rFonts w:ascii="Sylfaen" w:hAnsi="Sylfaen"/>
                <w:color w:val="000000"/>
              </w:rPr>
              <w:t>еда</w:t>
            </w:r>
            <w:r>
              <w:rPr>
                <w:rFonts w:ascii="Calibri" w:hAnsi="Calibri"/>
                <w:color w:val="000000"/>
              </w:rPr>
              <w:t xml:space="preserve"> </w:t>
            </w:r>
            <w:r>
              <w:rPr>
                <w:rFonts w:ascii="Sylfaen" w:hAnsi="Sylfaen"/>
                <w:color w:val="000000"/>
              </w:rPr>
              <w:t>маленький</w:t>
            </w:r>
          </w:p>
        </w:tc>
      </w:tr>
      <w:tr w:rsidR="003E398E" w:rsidRPr="00D7710F" w:rsidTr="00832374">
        <w:tc>
          <w:tcPr>
            <w:tcW w:w="1701" w:type="dxa"/>
            <w:vAlign w:val="bottom"/>
          </w:tcPr>
          <w:p w:rsidR="003E398E" w:rsidRPr="000C7E2C" w:rsidRDefault="003E398E" w:rsidP="00832374">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24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Дрожжи</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25</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30100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Газировка</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26</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65000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Помидор</w:t>
            </w:r>
            <w:r>
              <w:rPr>
                <w:rFonts w:ascii="Calibri" w:hAnsi="Calibri"/>
                <w:color w:val="000000"/>
              </w:rPr>
              <w:t xml:space="preserve"> </w:t>
            </w:r>
            <w:r>
              <w:rPr>
                <w:rFonts w:ascii="Sylfaen" w:hAnsi="Sylfaen"/>
                <w:color w:val="000000"/>
              </w:rPr>
              <w:t>вставить</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27</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22000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Sylfaen"/>
                <w:color w:val="000000"/>
                <w:sz w:val="22"/>
                <w:szCs w:val="22"/>
              </w:rPr>
            </w:pPr>
            <w:r>
              <w:rPr>
                <w:rFonts w:ascii="Sylfaen" w:hAnsi="Sylfaen"/>
                <w:color w:val="000000"/>
              </w:rPr>
              <w:t>Какао</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28</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GHEA Grapalat" w:hAnsi="GHEA Grapalat"/>
                <w:bCs/>
                <w:color w:val="000000"/>
                <w:sz w:val="22"/>
                <w:szCs w:val="22"/>
              </w:rPr>
            </w:pPr>
            <w:r>
              <w:rPr>
                <w:rFonts w:ascii="Calibri" w:hAnsi="Calibri"/>
                <w:color w:val="000000"/>
                <w:sz w:val="22"/>
                <w:szCs w:val="22"/>
              </w:rPr>
              <w:t>96000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Консервированный зеленый горошек</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29</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49000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консервированная кукуруза</w:t>
            </w:r>
          </w:p>
        </w:tc>
      </w:tr>
      <w:tr w:rsidR="003E398E" w:rsidRPr="00E83457"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30</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36000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Пряность/красный и черный</w:t>
            </w:r>
            <w:r>
              <w:rPr>
                <w:rFonts w:ascii="Calibri" w:hAnsi="Calibri"/>
                <w:color w:val="000000"/>
              </w:rPr>
              <w:t xml:space="preserve"> </w:t>
            </w:r>
            <w:r>
              <w:rPr>
                <w:rFonts w:ascii="Sylfaen" w:hAnsi="Sylfaen"/>
                <w:color w:val="000000"/>
              </w:rPr>
              <w:t>перец</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rPr>
            </w:pPr>
            <w:r>
              <w:rPr>
                <w:rFonts w:ascii="GHEA Grapalat" w:hAnsi="GHEA Grapalat"/>
                <w:color w:val="000000"/>
              </w:rPr>
              <w:t>31</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2100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лавровый лист</w:t>
            </w:r>
            <w:r>
              <w:rPr>
                <w:rFonts w:ascii="Arial" w:hAnsi="Arial" w:cs="Arial"/>
                <w:color w:val="000000"/>
              </w:rPr>
              <w:t xml:space="preserve"> </w:t>
            </w:r>
            <w:r>
              <w:rPr>
                <w:rFonts w:ascii="Sylfaen" w:hAnsi="Sylfaen"/>
                <w:color w:val="000000"/>
              </w:rPr>
              <w:t>сушеный</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237500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Капуста</w:t>
            </w:r>
            <w:r>
              <w:rPr>
                <w:rFonts w:ascii="Calibri" w:hAnsi="Calibri"/>
                <w:color w:val="000000"/>
              </w:rPr>
              <w:t xml:space="preserve"> </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33</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432000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Картофель</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78400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Зеленый</w:t>
            </w:r>
            <w:r>
              <w:rPr>
                <w:rFonts w:ascii="Calibri" w:hAnsi="Calibri"/>
                <w:color w:val="000000"/>
              </w:rPr>
              <w:t xml:space="preserve"> </w:t>
            </w:r>
            <w:r>
              <w:rPr>
                <w:rFonts w:ascii="Sylfaen" w:hAnsi="Sylfaen"/>
                <w:color w:val="000000"/>
              </w:rPr>
              <w:t>смешанный</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35</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60000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Цветная капуста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36</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350000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Морковь</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37</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48000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proofErr w:type="gramStart"/>
            <w:r>
              <w:rPr>
                <w:rFonts w:ascii="Sylfaen" w:hAnsi="Sylfaen"/>
                <w:color w:val="000000"/>
              </w:rPr>
              <w:t>Лук</w:t>
            </w:r>
            <w:r>
              <w:rPr>
                <w:rFonts w:ascii="Calibri" w:hAnsi="Calibri"/>
                <w:color w:val="000000"/>
              </w:rPr>
              <w:t>,</w:t>
            </w:r>
            <w:r>
              <w:rPr>
                <w:rFonts w:ascii="Sylfaen" w:hAnsi="Sylfaen"/>
                <w:color w:val="000000"/>
              </w:rPr>
              <w:t>голова</w:t>
            </w:r>
            <w:proofErr w:type="gramEnd"/>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38</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Огурец (сезонный)</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39</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Помидоры (сезонные)</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40</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Тысяча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41</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Специи (сезонные)</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Рука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43</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225000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Брокколи</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40500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Тыква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lastRenderedPageBreak/>
              <w:t>45</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27500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Тыква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46</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Яблоко</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47</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301000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Банан</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48</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Клубника (сезонная)</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49</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Малина (сезонный сорт)</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51</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44000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Абрикос</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52</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21000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Изюм</w:t>
            </w:r>
          </w:p>
        </w:tc>
      </w:tr>
      <w:tr w:rsidR="003E398E" w:rsidRPr="00D7710F" w:rsidTr="00832374">
        <w:tc>
          <w:tcPr>
            <w:tcW w:w="1701" w:type="dxa"/>
            <w:vAlign w:val="bottom"/>
          </w:tcPr>
          <w:p w:rsidR="003E398E" w:rsidRPr="000C7E2C" w:rsidRDefault="003E398E" w:rsidP="00832374">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53</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72000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Мандарин</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54</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90000</w:t>
            </w:r>
          </w:p>
        </w:tc>
        <w:tc>
          <w:tcPr>
            <w:tcW w:w="5528" w:type="dxa"/>
            <w:tcBorders>
              <w:top w:val="nil"/>
              <w:left w:val="nil"/>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Апельсин</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55</w:t>
            </w:r>
          </w:p>
        </w:tc>
        <w:tc>
          <w:tcPr>
            <w:tcW w:w="2581" w:type="dxa"/>
            <w:tcBorders>
              <w:top w:val="nil"/>
              <w:left w:val="single" w:sz="8" w:space="0" w:color="auto"/>
              <w:bottom w:val="single" w:sz="8" w:space="0" w:color="auto"/>
              <w:right w:val="single" w:sz="8" w:space="0" w:color="auto"/>
            </w:tcBorders>
            <w:shd w:val="clear" w:color="auto" w:fill="auto"/>
            <w:vAlign w:val="center"/>
          </w:tcPr>
          <w:p w:rsidR="003E398E" w:rsidRPr="009A0572" w:rsidRDefault="003E398E" w:rsidP="00832374">
            <w:pPr>
              <w:pStyle w:val="23"/>
              <w:spacing w:line="240" w:lineRule="auto"/>
              <w:ind w:firstLine="0"/>
              <w:jc w:val="center"/>
              <w:rPr>
                <w:rFonts w:ascii="Calibri" w:hAnsi="Calibri"/>
                <w:color w:val="000000"/>
                <w:sz w:val="22"/>
                <w:szCs w:val="22"/>
              </w:rPr>
            </w:pPr>
            <w:r>
              <w:rPr>
                <w:rFonts w:ascii="Calibri" w:hAnsi="Calibri"/>
                <w:color w:val="000000"/>
                <w:sz w:val="22"/>
                <w:szCs w:val="22"/>
              </w:rPr>
              <w:t>42000</w:t>
            </w:r>
          </w:p>
        </w:tc>
        <w:tc>
          <w:tcPr>
            <w:tcW w:w="5528" w:type="dxa"/>
            <w:tcBorders>
              <w:top w:val="nil"/>
              <w:left w:val="nil"/>
              <w:bottom w:val="single" w:sz="4" w:space="0" w:color="auto"/>
              <w:right w:val="single" w:sz="8" w:space="0" w:color="auto"/>
            </w:tcBorders>
            <w:shd w:val="clear" w:color="auto" w:fill="auto"/>
            <w:vAlign w:val="center"/>
          </w:tcPr>
          <w:p w:rsidR="003E398E" w:rsidRPr="009A0572" w:rsidRDefault="003E398E" w:rsidP="00832374">
            <w:pPr>
              <w:pStyle w:val="23"/>
              <w:spacing w:line="240" w:lineRule="auto"/>
              <w:ind w:firstLine="0"/>
              <w:rPr>
                <w:rFonts w:ascii="GHEA Grapalat" w:hAnsi="GHEA Grapalat" w:cs="Arial"/>
                <w:bCs/>
                <w:sz w:val="22"/>
                <w:szCs w:val="22"/>
              </w:rPr>
            </w:pPr>
            <w:r>
              <w:rPr>
                <w:rFonts w:ascii="Sylfaen" w:hAnsi="Sylfaen"/>
                <w:color w:val="000000"/>
              </w:rPr>
              <w:t>Лимон</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56</w:t>
            </w:r>
          </w:p>
        </w:tc>
        <w:tc>
          <w:tcPr>
            <w:tcW w:w="2581" w:type="dxa"/>
            <w:tcBorders>
              <w:top w:val="nil"/>
              <w:left w:val="single" w:sz="8" w:space="0" w:color="auto"/>
              <w:bottom w:val="nil"/>
              <w:right w:val="single" w:sz="4" w:space="0" w:color="auto"/>
            </w:tcBorders>
            <w:shd w:val="clear" w:color="auto" w:fill="auto"/>
            <w:vAlign w:val="center"/>
          </w:tcPr>
          <w:p w:rsidR="003E398E" w:rsidRDefault="003E398E" w:rsidP="00832374">
            <w:pPr>
              <w:pStyle w:val="23"/>
              <w:spacing w:line="240" w:lineRule="auto"/>
              <w:ind w:firstLine="0"/>
              <w:jc w:val="center"/>
              <w:rPr>
                <w:rFonts w:ascii="Sylfaen" w:hAnsi="Sylfaen"/>
                <w:color w:val="000000"/>
              </w:rPr>
            </w:pPr>
            <w:r>
              <w:rPr>
                <w:rFonts w:ascii="Calibri" w:hAnsi="Calibri"/>
                <w:color w:val="000000"/>
                <w:sz w:val="22"/>
                <w:szCs w:val="22"/>
              </w:rPr>
              <w:t>87000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Default="003E398E" w:rsidP="00832374">
            <w:pPr>
              <w:pStyle w:val="23"/>
              <w:spacing w:line="240" w:lineRule="auto"/>
              <w:ind w:firstLine="0"/>
              <w:rPr>
                <w:rFonts w:ascii="Sylfaen" w:hAnsi="Sylfaen"/>
                <w:color w:val="000000"/>
              </w:rPr>
            </w:pPr>
            <w:r>
              <w:rPr>
                <w:rFonts w:ascii="Sylfaen" w:hAnsi="Sylfaen"/>
                <w:color w:val="000000"/>
              </w:rPr>
              <w:t>слива</w:t>
            </w:r>
          </w:p>
        </w:tc>
      </w:tr>
      <w:tr w:rsidR="003E398E" w:rsidRPr="00D7710F" w:rsidTr="00832374">
        <w:tc>
          <w:tcPr>
            <w:tcW w:w="1701" w:type="dxa"/>
            <w:vAlign w:val="bottom"/>
          </w:tcPr>
          <w:p w:rsidR="003E398E" w:rsidRPr="000C7E2C" w:rsidRDefault="003E398E" w:rsidP="00832374">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58</w:t>
            </w:r>
          </w:p>
        </w:tc>
        <w:tc>
          <w:tcPr>
            <w:tcW w:w="2581" w:type="dxa"/>
            <w:tcBorders>
              <w:top w:val="single" w:sz="8" w:space="0" w:color="000000"/>
              <w:left w:val="nil"/>
              <w:bottom w:val="single" w:sz="8" w:space="0" w:color="000000"/>
              <w:right w:val="single" w:sz="4" w:space="0" w:color="auto"/>
            </w:tcBorders>
            <w:shd w:val="clear" w:color="auto" w:fill="auto"/>
            <w:vAlign w:val="center"/>
          </w:tcPr>
          <w:p w:rsidR="003E398E" w:rsidRDefault="003E398E" w:rsidP="00832374">
            <w:pPr>
              <w:pStyle w:val="23"/>
              <w:spacing w:line="240" w:lineRule="auto"/>
              <w:ind w:firstLine="0"/>
              <w:jc w:val="center"/>
              <w:rPr>
                <w:rFonts w:ascii="Sylfaen" w:hAnsi="Sylfaen"/>
                <w:color w:val="000000"/>
              </w:rPr>
            </w:pPr>
            <w:r>
              <w:rPr>
                <w:rFonts w:ascii="Calibri" w:hAnsi="Calibri"/>
                <w:color w:val="000000"/>
                <w:sz w:val="22"/>
                <w:szCs w:val="22"/>
              </w:rPr>
              <w:t>104000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Default="003E398E" w:rsidP="00832374">
            <w:pPr>
              <w:pStyle w:val="23"/>
              <w:spacing w:line="240" w:lineRule="auto"/>
              <w:ind w:firstLine="0"/>
              <w:rPr>
                <w:rFonts w:ascii="Sylfaen" w:hAnsi="Sylfaen"/>
                <w:color w:val="000000"/>
              </w:rPr>
            </w:pPr>
            <w:r>
              <w:rPr>
                <w:rFonts w:ascii="Sylfaen" w:hAnsi="Sylfaen" w:cs="Sylfaen"/>
                <w:color w:val="000000"/>
                <w:sz w:val="22"/>
                <w:szCs w:val="22"/>
              </w:rPr>
              <w:t>Горох</w:t>
            </w:r>
          </w:p>
        </w:tc>
      </w:tr>
      <w:tr w:rsidR="003E398E" w:rsidRPr="00D7710F" w:rsidTr="00832374">
        <w:tc>
          <w:tcPr>
            <w:tcW w:w="1701" w:type="dxa"/>
            <w:vAlign w:val="bottom"/>
          </w:tcPr>
          <w:p w:rsidR="003E398E" w:rsidRPr="00D7710F" w:rsidRDefault="003E398E" w:rsidP="00832374">
            <w:pPr>
              <w:pStyle w:val="23"/>
              <w:spacing w:line="240" w:lineRule="auto"/>
              <w:ind w:left="360" w:firstLine="0"/>
              <w:jc w:val="center"/>
              <w:rPr>
                <w:rFonts w:ascii="GHEA Grapalat" w:hAnsi="GHEA Grapalat"/>
                <w:color w:val="000000"/>
              </w:rPr>
            </w:pPr>
            <w:r>
              <w:rPr>
                <w:rFonts w:ascii="GHEA Grapalat" w:hAnsi="GHEA Grapalat"/>
                <w:color w:val="000000"/>
                <w:lang w:val="en-US"/>
              </w:rPr>
              <w:t>59</w:t>
            </w:r>
          </w:p>
        </w:tc>
        <w:tc>
          <w:tcPr>
            <w:tcW w:w="2581" w:type="dxa"/>
            <w:tcBorders>
              <w:top w:val="nil"/>
              <w:left w:val="nil"/>
              <w:bottom w:val="single" w:sz="8" w:space="0" w:color="000000"/>
              <w:right w:val="single" w:sz="8" w:space="0" w:color="000000"/>
            </w:tcBorders>
            <w:shd w:val="clear" w:color="auto" w:fill="auto"/>
            <w:vAlign w:val="center"/>
          </w:tcPr>
          <w:p w:rsidR="003E398E" w:rsidRDefault="003E398E" w:rsidP="00832374">
            <w:pPr>
              <w:pStyle w:val="23"/>
              <w:spacing w:line="240" w:lineRule="auto"/>
              <w:ind w:firstLine="0"/>
              <w:jc w:val="center"/>
              <w:rPr>
                <w:rFonts w:ascii="Sylfaen" w:hAnsi="Sylfaen"/>
                <w:color w:val="000000"/>
              </w:rPr>
            </w:pPr>
            <w:r>
              <w:rPr>
                <w:rFonts w:ascii="Calibri" w:hAnsi="Calibri"/>
                <w:color w:val="000000"/>
                <w:sz w:val="22"/>
                <w:szCs w:val="22"/>
              </w:rPr>
              <w:t>20000</w:t>
            </w:r>
          </w:p>
        </w:tc>
        <w:tc>
          <w:tcPr>
            <w:tcW w:w="5528" w:type="dxa"/>
            <w:tcBorders>
              <w:top w:val="single" w:sz="4" w:space="0" w:color="auto"/>
              <w:left w:val="nil"/>
              <w:bottom w:val="single" w:sz="8" w:space="0" w:color="000000"/>
              <w:right w:val="single" w:sz="8" w:space="0" w:color="000000"/>
            </w:tcBorders>
            <w:shd w:val="clear" w:color="auto" w:fill="auto"/>
            <w:vAlign w:val="center"/>
          </w:tcPr>
          <w:p w:rsidR="003E398E" w:rsidRDefault="003E398E" w:rsidP="00832374">
            <w:pPr>
              <w:pStyle w:val="23"/>
              <w:spacing w:line="240" w:lineRule="auto"/>
              <w:ind w:firstLine="0"/>
              <w:rPr>
                <w:rFonts w:ascii="Sylfaen" w:hAnsi="Sylfaen"/>
                <w:color w:val="000000"/>
              </w:rPr>
            </w:pPr>
            <w:r>
              <w:rPr>
                <w:rFonts w:ascii="Sylfaen" w:hAnsi="Sylfaen" w:cs="Sylfaen"/>
                <w:color w:val="000000"/>
                <w:sz w:val="22"/>
                <w:szCs w:val="22"/>
              </w:rPr>
              <w:t>Баклажан</w:t>
            </w:r>
          </w:p>
        </w:tc>
      </w:tr>
    </w:tbl>
    <w:p w:rsidR="00B52674" w:rsidRPr="00A67D5D" w:rsidRDefault="00B52674" w:rsidP="004521DC">
      <w:pPr>
        <w:pStyle w:val="HTML"/>
        <w:shd w:val="clear" w:color="auto" w:fill="FFFFFF"/>
        <w:spacing w:line="360" w:lineRule="atLeast"/>
        <w:jc w:val="center"/>
        <w:rPr>
          <w:rFonts w:ascii="GHEA Grapalat" w:hAnsi="GHEA Grapalat"/>
          <w:i/>
          <w:sz w:val="24"/>
          <w:szCs w:val="24"/>
        </w:rPr>
      </w:pPr>
    </w:p>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CB2FE2">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w:t>
      </w:r>
      <w:r w:rsidR="00F9791A" w:rsidRPr="00F9791A">
        <w:rPr>
          <w:rFonts w:ascii="GHEA Grapalat" w:hAnsi="GHEA Grapalat"/>
          <w:lang w:val="hy-AM"/>
        </w:rPr>
        <w:lastRenderedPageBreak/>
        <w:t>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4521DC" w:rsidRDefault="00A80ECD" w:rsidP="004521DC">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4521DC" w:rsidRPr="009E3704">
        <w:rPr>
          <w:rFonts w:ascii="GHEA Grapalat" w:hAnsi="GHEA Grapalat"/>
          <w:sz w:val="24"/>
          <w:szCs w:val="24"/>
        </w:rPr>
        <w:t xml:space="preserve">Араратской области </w:t>
      </w:r>
      <w:proofErr w:type="gramStart"/>
      <w:r w:rsidR="004521DC" w:rsidRPr="009E3704">
        <w:rPr>
          <w:rFonts w:ascii="Calibri" w:hAnsi="Calibri"/>
          <w:sz w:val="24"/>
          <w:szCs w:val="24"/>
        </w:rPr>
        <w:t xml:space="preserve">  </w:t>
      </w:r>
      <w:r w:rsidR="00A67D5D" w:rsidRPr="00736151">
        <w:rPr>
          <w:rFonts w:ascii="GHEA Grapalat" w:hAnsi="GHEA Grapalat"/>
          <w:color w:val="FF0000"/>
          <w:sz w:val="22"/>
          <w:szCs w:val="22"/>
        </w:rPr>
        <w:t>,</w:t>
      </w:r>
      <w:proofErr w:type="gramEnd"/>
      <w:r w:rsidR="00A67D5D" w:rsidRPr="00736151">
        <w:rPr>
          <w:rFonts w:ascii="GHEA Grapalat" w:hAnsi="GHEA Grapalat"/>
          <w:color w:val="FF0000"/>
          <w:sz w:val="22"/>
          <w:szCs w:val="22"/>
        </w:rPr>
        <w:t xml:space="preserve"> В 1</w:t>
      </w:r>
      <w:r w:rsidR="0096761D" w:rsidRPr="0096761D">
        <w:rPr>
          <w:rFonts w:ascii="GHEA Grapalat" w:hAnsi="GHEA Grapalat"/>
          <w:color w:val="FF0000"/>
          <w:sz w:val="22"/>
          <w:szCs w:val="22"/>
        </w:rPr>
        <w:t>5</w:t>
      </w:r>
      <w:r w:rsidR="00A67D5D" w:rsidRPr="00736151">
        <w:rPr>
          <w:rFonts w:ascii="GHEA Grapalat" w:hAnsi="GHEA Grapalat"/>
          <w:color w:val="FF0000"/>
          <w:sz w:val="22"/>
          <w:szCs w:val="22"/>
        </w:rPr>
        <w:t>;0</w:t>
      </w:r>
      <w:r w:rsidR="00E97182" w:rsidRPr="00736151">
        <w:rPr>
          <w:rFonts w:ascii="GHEA Grapalat" w:hAnsi="GHEA Grapalat"/>
          <w:color w:val="FF0000"/>
          <w:sz w:val="22"/>
          <w:szCs w:val="22"/>
        </w:rPr>
        <w:t xml:space="preserve">0 в </w:t>
      </w:r>
      <w:r w:rsidR="00736151" w:rsidRPr="00736151">
        <w:rPr>
          <w:rFonts w:ascii="GHEA Grapalat" w:hAnsi="GHEA Grapalat"/>
          <w:color w:val="FF0000"/>
          <w:sz w:val="22"/>
          <w:szCs w:val="22"/>
        </w:rPr>
        <w:t>22</w:t>
      </w:r>
      <w:r w:rsidR="00E97182" w:rsidRPr="00736151">
        <w:rPr>
          <w:rFonts w:ascii="GHEA Grapalat" w:hAnsi="GHEA Grapalat"/>
          <w:color w:val="FF0000"/>
          <w:sz w:val="22"/>
          <w:szCs w:val="22"/>
        </w:rPr>
        <w:t xml:space="preserve">.12.2025Г.  </w:t>
      </w:r>
      <w:r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Pr>
          <w:rFonts w:ascii="GHEA Grapalat" w:hAnsi="GHEA Grapalat"/>
          <w:sz w:val="24"/>
          <w:szCs w:val="24"/>
        </w:rPr>
        <w:t xml:space="preserve">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665B43"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665B43">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665B43">
        <w:rPr>
          <w:rFonts w:ascii="GHEA Grapalat" w:hAnsi="GHEA Grapalat"/>
          <w:sz w:val="24"/>
          <w:szCs w:val="24"/>
        </w:rPr>
        <w:t>8.1</w:t>
      </w:r>
      <w:r w:rsidR="00D07367" w:rsidRPr="00665B43">
        <w:rPr>
          <w:rFonts w:ascii="GHEA Grapalat" w:hAnsi="GHEA Grapalat"/>
          <w:sz w:val="24"/>
          <w:szCs w:val="24"/>
        </w:rPr>
        <w:t>.</w:t>
      </w:r>
      <w:r w:rsidR="00D07367" w:rsidRPr="00665B43">
        <w:rPr>
          <w:rFonts w:ascii="GHEA Grapalat" w:hAnsi="GHEA Grapalat"/>
          <w:sz w:val="24"/>
          <w:szCs w:val="24"/>
        </w:rPr>
        <w:tab/>
      </w:r>
      <w:r w:rsidRPr="00665B43">
        <w:rPr>
          <w:rFonts w:ascii="GHEA Grapalat" w:hAnsi="GHEA Grapalat"/>
          <w:sz w:val="24"/>
          <w:szCs w:val="24"/>
        </w:rPr>
        <w:t>Вскрытие заявок произойдет на "</w:t>
      </w:r>
      <w:r w:rsidR="000A0EB5" w:rsidRPr="00665B43">
        <w:rPr>
          <w:rFonts w:ascii="GHEA Grapalat" w:hAnsi="GHEA Grapalat"/>
          <w:sz w:val="24"/>
          <w:szCs w:val="24"/>
        </w:rPr>
        <w:t>7</w:t>
      </w:r>
      <w:r w:rsidRPr="00665B43">
        <w:rPr>
          <w:rFonts w:ascii="GHEA Grapalat" w:hAnsi="GHEA Grapalat"/>
          <w:sz w:val="24"/>
          <w:szCs w:val="24"/>
        </w:rPr>
        <w:t>"-ый день в "</w:t>
      </w:r>
      <w:r w:rsidR="000A0EB5" w:rsidRPr="00736151">
        <w:rPr>
          <w:rFonts w:ascii="GHEA Grapalat" w:hAnsi="GHEA Grapalat"/>
          <w:color w:val="FF0000"/>
          <w:sz w:val="24"/>
          <w:szCs w:val="24"/>
        </w:rPr>
        <w:t>1</w:t>
      </w:r>
      <w:r w:rsidR="0096761D" w:rsidRPr="0096761D">
        <w:rPr>
          <w:rFonts w:ascii="GHEA Grapalat" w:hAnsi="GHEA Grapalat"/>
          <w:color w:val="FF0000"/>
          <w:sz w:val="24"/>
          <w:szCs w:val="24"/>
        </w:rPr>
        <w:t>5</w:t>
      </w:r>
      <w:r w:rsidR="00A67D5D" w:rsidRPr="00736151">
        <w:rPr>
          <w:rFonts w:ascii="GHEA Grapalat" w:hAnsi="GHEA Grapalat"/>
          <w:color w:val="FF0000"/>
          <w:sz w:val="24"/>
          <w:szCs w:val="24"/>
        </w:rPr>
        <w:t>;0</w:t>
      </w:r>
      <w:r w:rsidR="000A0EB5" w:rsidRPr="00736151">
        <w:rPr>
          <w:rFonts w:ascii="GHEA Grapalat" w:hAnsi="GHEA Grapalat"/>
          <w:color w:val="FF0000"/>
          <w:sz w:val="24"/>
          <w:szCs w:val="24"/>
        </w:rPr>
        <w:t>0</w:t>
      </w:r>
      <w:r w:rsidRPr="00665B43">
        <w:rPr>
          <w:rFonts w:ascii="GHEA Grapalat" w:hAnsi="GHEA Grapalat"/>
          <w:sz w:val="24"/>
          <w:szCs w:val="24"/>
        </w:rPr>
        <w:t xml:space="preserve">" со дня опубликования в </w:t>
      </w:r>
      <w:r w:rsidR="00CE35E7" w:rsidRPr="00665B43">
        <w:rPr>
          <w:rFonts w:ascii="GHEA Grapalat" w:hAnsi="GHEA Grapalat"/>
          <w:sz w:val="24"/>
          <w:szCs w:val="24"/>
        </w:rPr>
        <w:t>бюллетене</w:t>
      </w:r>
      <w:r w:rsidRPr="00665B43">
        <w:rPr>
          <w:rFonts w:ascii="GHEA Grapalat" w:hAnsi="GHEA Grapalat"/>
          <w:sz w:val="24"/>
          <w:szCs w:val="24"/>
        </w:rPr>
        <w:t xml:space="preserve"> объявления и приглашения </w:t>
      </w:r>
      <w:r w:rsidRPr="009044F1">
        <w:rPr>
          <w:rFonts w:ascii="GHEA Grapalat" w:hAnsi="GHEA Grapalat"/>
          <w:sz w:val="24"/>
          <w:szCs w:val="24"/>
        </w:rPr>
        <w:t xml:space="preserve">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w:t>
      </w:r>
      <w:r w:rsidRPr="00B24E4B">
        <w:rPr>
          <w:rFonts w:ascii="GHEA Grapalat" w:hAnsi="GHEA Grapalat"/>
        </w:rPr>
        <w:lastRenderedPageBreak/>
        <w:t xml:space="preserve">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proofErr w:type="gramStart"/>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roofErr w:type="gramEnd"/>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6"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roofErr w:type="gramEnd"/>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7"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w:t>
      </w:r>
      <w:proofErr w:type="gramStart"/>
      <w:r w:rsidR="00173318" w:rsidRPr="00C87B61">
        <w:rPr>
          <w:rFonts w:ascii="GHEA Grapalat" w:hAnsi="GHEA Grapalat"/>
        </w:rPr>
        <w:t>возникновения основания возврата 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24B05">
        <w:rPr>
          <w:rFonts w:ascii="GHEA Grapalat" w:hAnsi="GHEA Grapalat"/>
          <w:i/>
          <w:sz w:val="24"/>
          <w:szCs w:val="24"/>
        </w:rPr>
        <w:t>AAM-GHAPDZB-26/01</w:t>
      </w:r>
      <w:r w:rsidR="00736151">
        <w:rPr>
          <w:rFonts w:ascii="GHEA Grapalat" w:hAnsi="GHEA Grapalat"/>
          <w:i/>
          <w:sz w:val="24"/>
          <w:szCs w:val="24"/>
        </w:rPr>
        <w:t xml:space="preserve">   </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024B05">
        <w:rPr>
          <w:rFonts w:ascii="GHEA Grapalat" w:hAnsi="GHEA Grapalat"/>
          <w:i/>
        </w:rPr>
        <w:t>AAM-GHAPDZB-26/01</w:t>
      </w:r>
      <w:r w:rsidR="00736151">
        <w:rPr>
          <w:rFonts w:ascii="GHEA Grapalat" w:hAnsi="GHEA Grapalat"/>
          <w:i/>
        </w:rPr>
        <w:t xml:space="preserve">   </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024B05">
        <w:rPr>
          <w:rFonts w:ascii="GHEA Grapalat" w:hAnsi="GHEA Grapalat"/>
          <w:i/>
        </w:rPr>
        <w:t>AAM-GHAPDZB-26/01</w:t>
      </w:r>
      <w:r w:rsidR="00736151">
        <w:rPr>
          <w:rFonts w:ascii="GHEA Grapalat" w:hAnsi="GHEA Grapalat"/>
          <w:i/>
        </w:rPr>
        <w:t xml:space="preserve">   </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024B05">
        <w:rPr>
          <w:rFonts w:ascii="GHEA Grapalat" w:hAnsi="GHEA Grapalat"/>
          <w:i/>
        </w:rPr>
        <w:t>AAM-GHAPDZB-26/01</w:t>
      </w:r>
      <w:r w:rsidR="00736151">
        <w:rPr>
          <w:rFonts w:ascii="GHEA Grapalat" w:hAnsi="GHEA Grapalat"/>
          <w:i/>
        </w:rPr>
        <w:t xml:space="preserve">   </w:t>
      </w:r>
      <w:r w:rsidR="00D5726C" w:rsidRPr="00D5726C">
        <w:rPr>
          <w:rFonts w:ascii="GHEA Grapalat" w:hAnsi="GHEA Grapalat"/>
          <w:i/>
        </w:rPr>
        <w:t xml:space="preserve">  </w:t>
      </w:r>
      <w:r w:rsidRPr="00AF791F">
        <w:rPr>
          <w:rFonts w:ascii="GHEA Grapalat" w:hAnsi="GHEA Grapalat"/>
        </w:rPr>
        <w:t>*</w:t>
      </w:r>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24B05">
        <w:rPr>
          <w:rFonts w:ascii="GHEA Grapalat" w:hAnsi="GHEA Grapalat"/>
          <w:i/>
          <w:sz w:val="24"/>
          <w:szCs w:val="24"/>
        </w:rPr>
        <w:t>AAM-GHAPDZB-26/01</w:t>
      </w:r>
      <w:r w:rsidR="00736151">
        <w:rPr>
          <w:rFonts w:ascii="GHEA Grapalat" w:hAnsi="GHEA Grapalat"/>
          <w:i/>
          <w:sz w:val="24"/>
          <w:szCs w:val="24"/>
        </w:rPr>
        <w:t xml:space="preserve">   </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024B05">
        <w:rPr>
          <w:rFonts w:ascii="GHEA Grapalat" w:hAnsi="GHEA Grapalat"/>
          <w:i/>
        </w:rPr>
        <w:t>AAM-GHAPDZB-26/01</w:t>
      </w:r>
      <w:r w:rsidR="00736151">
        <w:rPr>
          <w:rFonts w:ascii="GHEA Grapalat" w:hAnsi="GHEA Grapalat"/>
          <w:i/>
        </w:rPr>
        <w:t xml:space="preserve">   </w:t>
      </w:r>
      <w:r w:rsidR="000A0EB5" w:rsidRPr="00D5726C">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024B05">
        <w:rPr>
          <w:rFonts w:ascii="GHEA Grapalat" w:hAnsi="GHEA Grapalat"/>
          <w:i w:val="0"/>
          <w:sz w:val="24"/>
          <w:szCs w:val="24"/>
        </w:rPr>
        <w:t>AAM-GHAPDZB-26/01</w:t>
      </w:r>
      <w:r w:rsidR="00736151">
        <w:rPr>
          <w:rFonts w:ascii="GHEA Grapalat" w:hAnsi="GHEA Grapalat"/>
          <w:i w:val="0"/>
          <w:sz w:val="24"/>
          <w:szCs w:val="24"/>
        </w:rPr>
        <w:t xml:space="preserve">   </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703B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C703B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703B7"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C703B7"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703B7"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703B7"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0"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24B05">
        <w:rPr>
          <w:rFonts w:ascii="GHEA Grapalat" w:hAnsi="GHEA Grapalat"/>
          <w:i/>
          <w:sz w:val="24"/>
          <w:szCs w:val="24"/>
        </w:rPr>
        <w:t>AAM-GHAPDZB-26/01</w:t>
      </w:r>
      <w:r w:rsidR="00736151">
        <w:rPr>
          <w:rFonts w:ascii="GHEA Grapalat" w:hAnsi="GHEA Grapalat"/>
          <w:i/>
          <w:sz w:val="24"/>
          <w:szCs w:val="24"/>
        </w:rPr>
        <w:t xml:space="preserve">   </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024B05">
        <w:rPr>
          <w:rFonts w:ascii="GHEA Grapalat" w:hAnsi="GHEA Grapalat"/>
          <w:i/>
        </w:rPr>
        <w:t>AAM-GHAPDZB-26/01</w:t>
      </w:r>
      <w:r w:rsidR="00736151">
        <w:rPr>
          <w:rFonts w:ascii="GHEA Grapalat" w:hAnsi="GHEA Grapalat"/>
          <w:i/>
        </w:rPr>
        <w:t xml:space="preserve">   </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24B05">
        <w:rPr>
          <w:rFonts w:ascii="GHEA Grapalat" w:hAnsi="GHEA Grapalat"/>
          <w:i/>
        </w:rPr>
        <w:t>AAM-GHAPDZB-26/01</w:t>
      </w:r>
      <w:r w:rsidR="00736151">
        <w:rPr>
          <w:rFonts w:ascii="GHEA Grapalat" w:hAnsi="GHEA Grapalat"/>
          <w:i/>
        </w:rPr>
        <w:t xml:space="preserve">   </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73615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p>
        </w:tc>
      </w:tr>
      <w:tr w:rsidR="0073615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D0A48" w:rsidRDefault="00736151" w:rsidP="0096761D">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p>
        </w:tc>
      </w:tr>
      <w:tr w:rsidR="0073615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024B05">
        <w:rPr>
          <w:rFonts w:ascii="GHEA Grapalat" w:hAnsi="GHEA Grapalat"/>
          <w:i/>
        </w:rPr>
        <w:t>AAM-GHAPDZB-26/01</w:t>
      </w:r>
      <w:r w:rsidR="00736151">
        <w:rPr>
          <w:rFonts w:ascii="GHEA Grapalat" w:hAnsi="GHEA Grapalat"/>
          <w:i/>
        </w:rPr>
        <w:t xml:space="preserve">   </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p>
        </w:tc>
      </w:tr>
      <w:tr w:rsidR="0073615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736151">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73615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p>
        </w:tc>
      </w:tr>
      <w:tr w:rsidR="0073615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D0A48" w:rsidRDefault="00736151" w:rsidP="0096761D">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p>
        </w:tc>
      </w:tr>
      <w:tr w:rsidR="0073615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36151" w:rsidRPr="00446B99" w:rsidRDefault="00736151" w:rsidP="0096761D">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024B05">
        <w:rPr>
          <w:rFonts w:ascii="Sylfaen" w:hAnsi="Sylfaen"/>
          <w:sz w:val="24"/>
          <w:szCs w:val="24"/>
        </w:rPr>
        <w:t>AAM-GHAPDZB-26/01</w:t>
      </w:r>
      <w:r w:rsidR="00736151">
        <w:rPr>
          <w:rFonts w:ascii="Sylfaen" w:hAnsi="Sylfaen"/>
          <w:sz w:val="24"/>
          <w:szCs w:val="24"/>
        </w:rPr>
        <w:t xml:space="preserve">   </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w:t>
      </w:r>
      <w:proofErr w:type="gramStart"/>
      <w:r w:rsidR="0072587C" w:rsidRPr="00B138F3">
        <w:rPr>
          <w:rFonts w:ascii="GHEA Grapalat" w:hAnsi="GHEA Grapalat"/>
        </w:rPr>
        <w:t>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roofErr w:type="gramEnd"/>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3"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5"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071D1C" w:rsidRPr="00B138F3" w:rsidRDefault="003773FD" w:rsidP="003773FD">
            <w:pPr>
              <w:widowControl w:val="0"/>
              <w:spacing w:after="160"/>
              <w:jc w:val="center"/>
              <w:rPr>
                <w:rFonts w:ascii="GHEA Grapalat" w:hAnsi="GHEA Grapalat"/>
              </w:rPr>
            </w:pPr>
            <w:r w:rsidRPr="00B138F3">
              <w:rPr>
                <w:rFonts w:ascii="GHEA Grapalat" w:hAnsi="GHEA Grapalat"/>
              </w:rPr>
              <w:t xml:space="preserve"> </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6" w:author="Inesa Kocharyan" w:date="2025-02-19T10:34:00Z">
            <w:rPr>
              <w:rFonts w:ascii="GHEA Grapalat" w:hAnsi="GHEA Grapalat"/>
            </w:rPr>
          </w:rPrChange>
        </w:rPr>
        <w:sectPr w:rsidR="00071D1C" w:rsidRPr="00FB29E1"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3773FD" w:rsidRDefault="00071D1C" w:rsidP="00B46D58">
      <w:pPr>
        <w:widowControl w:val="0"/>
        <w:spacing w:after="160"/>
        <w:jc w:val="center"/>
        <w:rPr>
          <w:rFonts w:ascii="GHEA Grapalat" w:hAnsi="GHEA Grapalat"/>
          <w:color w:val="FF0000"/>
        </w:rPr>
      </w:pPr>
      <w:r w:rsidRPr="003773FD">
        <w:rPr>
          <w:rFonts w:ascii="GHEA Grapalat" w:hAnsi="GHEA Grapalat"/>
          <w:color w:val="FF0000"/>
        </w:rPr>
        <w:t>ТЕХНИЧЕСКА</w:t>
      </w:r>
      <w:r w:rsidR="001D0249" w:rsidRPr="003773FD">
        <w:rPr>
          <w:rFonts w:ascii="GHEA Grapalat" w:hAnsi="GHEA Grapalat"/>
          <w:color w:val="FF0000"/>
        </w:rPr>
        <w:t>Я ХАРАКТЕРИСТИКА-ГРАФИК ЗАКУПКИ</w:t>
      </w:r>
      <w:r w:rsidR="001D0249" w:rsidRPr="003773FD">
        <w:rPr>
          <w:rStyle w:val="af6"/>
          <w:rFonts w:ascii="GHEA Grapalat" w:hAnsi="GHEA Grapalat"/>
          <w:color w:val="FF0000"/>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1134"/>
        <w:gridCol w:w="1417"/>
        <w:gridCol w:w="993"/>
        <w:gridCol w:w="4961"/>
        <w:gridCol w:w="992"/>
        <w:gridCol w:w="709"/>
        <w:gridCol w:w="567"/>
        <w:gridCol w:w="850"/>
        <w:gridCol w:w="1276"/>
        <w:gridCol w:w="567"/>
        <w:gridCol w:w="1701"/>
      </w:tblGrid>
      <w:tr w:rsidR="003E398E" w:rsidRPr="00602AF2" w:rsidTr="00832374">
        <w:tc>
          <w:tcPr>
            <w:tcW w:w="16018" w:type="dxa"/>
            <w:gridSpan w:val="13"/>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Продукт</w:t>
            </w:r>
          </w:p>
        </w:tc>
      </w:tr>
      <w:tr w:rsidR="003E398E" w:rsidRPr="00602AF2" w:rsidTr="00832374">
        <w:trPr>
          <w:trHeight w:val="219"/>
        </w:trPr>
        <w:tc>
          <w:tcPr>
            <w:tcW w:w="709" w:type="dxa"/>
            <w:vMerge w:val="restart"/>
            <w:vAlign w:val="center"/>
          </w:tcPr>
          <w:p w:rsidR="003E398E" w:rsidRPr="00E83457" w:rsidRDefault="003E398E" w:rsidP="00832374">
            <w:pPr>
              <w:jc w:val="center"/>
              <w:rPr>
                <w:rFonts w:ascii="GHEA Grapalat" w:hAnsi="GHEA Grapalat"/>
                <w:sz w:val="20"/>
                <w:szCs w:val="20"/>
              </w:rPr>
            </w:pPr>
            <w:r w:rsidRPr="00E83457">
              <w:rPr>
                <w:rFonts w:ascii="GHEA Grapalat" w:hAnsi="GHEA Grapalat"/>
                <w:sz w:val="20"/>
                <w:szCs w:val="20"/>
              </w:rPr>
              <w:t>номер части, указанной в приглашении</w:t>
            </w:r>
          </w:p>
        </w:tc>
        <w:tc>
          <w:tcPr>
            <w:tcW w:w="1276" w:type="dxa"/>
            <w:gridSpan w:val="2"/>
            <w:vMerge w:val="restart"/>
            <w:vAlign w:val="center"/>
          </w:tcPr>
          <w:p w:rsidR="003E398E" w:rsidRPr="00E83457" w:rsidRDefault="003E398E" w:rsidP="00832374">
            <w:pPr>
              <w:jc w:val="center"/>
              <w:rPr>
                <w:rFonts w:ascii="GHEA Grapalat" w:hAnsi="GHEA Grapalat"/>
                <w:sz w:val="20"/>
                <w:szCs w:val="20"/>
              </w:rPr>
            </w:pPr>
            <w:r w:rsidRPr="00E83457">
              <w:rPr>
                <w:rFonts w:ascii="GHEA Grapalat" w:hAnsi="GHEA Grapalat"/>
                <w:sz w:val="20"/>
                <w:szCs w:val="20"/>
              </w:rPr>
              <w:t xml:space="preserve">Код транзита плана закупок в соответствии с классификацией </w:t>
            </w:r>
            <w:r w:rsidRPr="00602AF2">
              <w:rPr>
                <w:rFonts w:ascii="GHEA Grapalat" w:hAnsi="GHEA Grapalat"/>
                <w:sz w:val="20"/>
                <w:szCs w:val="20"/>
              </w:rPr>
              <w:t>CPV</w:t>
            </w:r>
            <w:r w:rsidRPr="00E83457">
              <w:rPr>
                <w:rFonts w:ascii="GHEA Grapalat" w:hAnsi="GHEA Grapalat"/>
                <w:sz w:val="20"/>
                <w:szCs w:val="20"/>
              </w:rPr>
              <w:t>.</w:t>
            </w:r>
          </w:p>
        </w:tc>
        <w:tc>
          <w:tcPr>
            <w:tcW w:w="1417"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3E398E" w:rsidRPr="00E83457" w:rsidRDefault="003E398E" w:rsidP="00832374">
            <w:pPr>
              <w:jc w:val="center"/>
              <w:rPr>
                <w:rFonts w:ascii="GHEA Grapalat" w:hAnsi="GHEA Grapalat"/>
                <w:sz w:val="20"/>
                <w:szCs w:val="20"/>
              </w:rPr>
            </w:pPr>
            <w:r w:rsidRPr="00E83457">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цена за единицу/AMD</w:t>
            </w:r>
          </w:p>
        </w:tc>
        <w:tc>
          <w:tcPr>
            <w:tcW w:w="567"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общее количество</w:t>
            </w:r>
          </w:p>
        </w:tc>
        <w:tc>
          <w:tcPr>
            <w:tcW w:w="3544" w:type="dxa"/>
            <w:gridSpan w:val="3"/>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поставлять</w:t>
            </w:r>
          </w:p>
        </w:tc>
      </w:tr>
      <w:tr w:rsidR="003E398E" w:rsidRPr="00602AF2" w:rsidTr="00832374">
        <w:trPr>
          <w:trHeight w:val="445"/>
        </w:trPr>
        <w:tc>
          <w:tcPr>
            <w:tcW w:w="709" w:type="dxa"/>
            <w:vMerge/>
            <w:vAlign w:val="center"/>
          </w:tcPr>
          <w:p w:rsidR="003E398E" w:rsidRPr="00602AF2" w:rsidRDefault="003E398E" w:rsidP="00832374">
            <w:pPr>
              <w:jc w:val="center"/>
              <w:rPr>
                <w:rFonts w:ascii="GHEA Grapalat" w:hAnsi="GHEA Grapalat"/>
                <w:sz w:val="20"/>
                <w:szCs w:val="20"/>
              </w:rPr>
            </w:pPr>
          </w:p>
        </w:tc>
        <w:tc>
          <w:tcPr>
            <w:tcW w:w="1276" w:type="dxa"/>
            <w:gridSpan w:val="2"/>
            <w:vMerge/>
            <w:vAlign w:val="center"/>
          </w:tcPr>
          <w:p w:rsidR="003E398E" w:rsidRPr="00602AF2" w:rsidRDefault="003E398E" w:rsidP="00832374">
            <w:pPr>
              <w:jc w:val="center"/>
              <w:rPr>
                <w:rFonts w:ascii="GHEA Grapalat" w:hAnsi="GHEA Grapalat"/>
                <w:sz w:val="20"/>
                <w:szCs w:val="20"/>
              </w:rPr>
            </w:pPr>
          </w:p>
        </w:tc>
        <w:tc>
          <w:tcPr>
            <w:tcW w:w="1417" w:type="dxa"/>
            <w:vMerge/>
            <w:vAlign w:val="center"/>
          </w:tcPr>
          <w:p w:rsidR="003E398E" w:rsidRPr="00602AF2" w:rsidRDefault="003E398E" w:rsidP="00832374">
            <w:pPr>
              <w:jc w:val="center"/>
              <w:rPr>
                <w:rFonts w:ascii="GHEA Grapalat" w:hAnsi="GHEA Grapalat"/>
                <w:sz w:val="20"/>
                <w:szCs w:val="20"/>
              </w:rPr>
            </w:pPr>
          </w:p>
        </w:tc>
        <w:tc>
          <w:tcPr>
            <w:tcW w:w="993" w:type="dxa"/>
            <w:vMerge/>
            <w:vAlign w:val="center"/>
          </w:tcPr>
          <w:p w:rsidR="003E398E" w:rsidRPr="00602AF2" w:rsidRDefault="003E398E" w:rsidP="00832374">
            <w:pPr>
              <w:jc w:val="center"/>
              <w:rPr>
                <w:rFonts w:ascii="GHEA Grapalat" w:hAnsi="GHEA Grapalat"/>
                <w:sz w:val="20"/>
                <w:szCs w:val="20"/>
              </w:rPr>
            </w:pPr>
          </w:p>
        </w:tc>
        <w:tc>
          <w:tcPr>
            <w:tcW w:w="4961" w:type="dxa"/>
            <w:vMerge/>
            <w:vAlign w:val="center"/>
          </w:tcPr>
          <w:p w:rsidR="003E398E" w:rsidRPr="00602AF2" w:rsidRDefault="003E398E" w:rsidP="00832374">
            <w:pPr>
              <w:jc w:val="center"/>
              <w:rPr>
                <w:rFonts w:ascii="GHEA Grapalat" w:hAnsi="GHEA Grapalat"/>
                <w:sz w:val="20"/>
                <w:szCs w:val="20"/>
              </w:rPr>
            </w:pPr>
          </w:p>
        </w:tc>
        <w:tc>
          <w:tcPr>
            <w:tcW w:w="992" w:type="dxa"/>
            <w:vMerge/>
            <w:vAlign w:val="center"/>
          </w:tcPr>
          <w:p w:rsidR="003E398E" w:rsidRPr="00602AF2" w:rsidRDefault="003E398E" w:rsidP="00832374">
            <w:pPr>
              <w:jc w:val="center"/>
              <w:rPr>
                <w:rFonts w:ascii="GHEA Grapalat" w:hAnsi="GHEA Grapalat"/>
                <w:sz w:val="20"/>
                <w:szCs w:val="20"/>
              </w:rPr>
            </w:pPr>
          </w:p>
        </w:tc>
        <w:tc>
          <w:tcPr>
            <w:tcW w:w="709" w:type="dxa"/>
            <w:vMerge/>
            <w:vAlign w:val="center"/>
          </w:tcPr>
          <w:p w:rsidR="003E398E" w:rsidRPr="00602AF2" w:rsidRDefault="003E398E" w:rsidP="00832374">
            <w:pPr>
              <w:jc w:val="center"/>
              <w:rPr>
                <w:rFonts w:ascii="GHEA Grapalat" w:hAnsi="GHEA Grapalat"/>
                <w:sz w:val="20"/>
                <w:szCs w:val="20"/>
              </w:rPr>
            </w:pPr>
          </w:p>
        </w:tc>
        <w:tc>
          <w:tcPr>
            <w:tcW w:w="567" w:type="dxa"/>
            <w:vMerge/>
            <w:vAlign w:val="center"/>
          </w:tcPr>
          <w:p w:rsidR="003E398E" w:rsidRPr="00602AF2" w:rsidRDefault="003E398E" w:rsidP="00832374">
            <w:pPr>
              <w:jc w:val="center"/>
              <w:rPr>
                <w:rFonts w:ascii="GHEA Grapalat" w:hAnsi="GHEA Grapalat"/>
                <w:sz w:val="20"/>
                <w:szCs w:val="20"/>
              </w:rPr>
            </w:pPr>
          </w:p>
        </w:tc>
        <w:tc>
          <w:tcPr>
            <w:tcW w:w="850" w:type="dxa"/>
            <w:vMerge/>
            <w:vAlign w:val="center"/>
          </w:tcPr>
          <w:p w:rsidR="003E398E" w:rsidRPr="00602AF2" w:rsidRDefault="003E398E" w:rsidP="00832374">
            <w:pPr>
              <w:jc w:val="center"/>
              <w:rPr>
                <w:rFonts w:ascii="GHEA Grapalat" w:hAnsi="GHEA Grapalat"/>
                <w:sz w:val="20"/>
                <w:szCs w:val="20"/>
              </w:rPr>
            </w:pPr>
          </w:p>
        </w:tc>
        <w:tc>
          <w:tcPr>
            <w:tcW w:w="1276" w:type="dxa"/>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адрес</w:t>
            </w:r>
          </w:p>
        </w:tc>
        <w:tc>
          <w:tcPr>
            <w:tcW w:w="567" w:type="dxa"/>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701" w:type="dxa"/>
            <w:vAlign w:val="center"/>
          </w:tcPr>
          <w:p w:rsidR="003E398E" w:rsidRPr="00602AF2" w:rsidRDefault="003E398E" w:rsidP="00832374">
            <w:pPr>
              <w:jc w:val="center"/>
              <w:rPr>
                <w:rFonts w:ascii="GHEA Grapalat" w:hAnsi="GHEA Grapalat"/>
                <w:sz w:val="20"/>
                <w:szCs w:val="20"/>
              </w:rPr>
            </w:pPr>
            <w:r w:rsidRPr="00602AF2">
              <w:rPr>
                <w:rFonts w:ascii="GHEA Grapalat" w:hAnsi="GHEA Grapalat"/>
                <w:sz w:val="20"/>
                <w:szCs w:val="20"/>
              </w:rPr>
              <w:t>Крайний срок***</w:t>
            </w:r>
          </w:p>
          <w:p w:rsidR="003E398E" w:rsidRPr="00602AF2" w:rsidRDefault="003E398E" w:rsidP="00832374">
            <w:pPr>
              <w:jc w:val="center"/>
              <w:rPr>
                <w:rFonts w:ascii="GHEA Grapalat" w:hAnsi="GHEA Grapalat"/>
                <w:sz w:val="20"/>
                <w:szCs w:val="20"/>
              </w:rPr>
            </w:pPr>
          </w:p>
        </w:tc>
      </w:tr>
      <w:tr w:rsidR="003E398E" w:rsidRPr="00E83457" w:rsidTr="00832374">
        <w:trPr>
          <w:trHeight w:val="246"/>
        </w:trPr>
        <w:tc>
          <w:tcPr>
            <w:tcW w:w="851" w:type="dxa"/>
            <w:gridSpan w:val="2"/>
            <w:tcBorders>
              <w:top w:val="nil"/>
              <w:left w:val="single" w:sz="4" w:space="0" w:color="000000"/>
              <w:bottom w:val="single" w:sz="4" w:space="0" w:color="auto"/>
              <w:right w:val="single" w:sz="4" w:space="0" w:color="000000"/>
            </w:tcBorders>
            <w:shd w:val="clear" w:color="auto" w:fill="auto"/>
            <w:vAlign w:val="bottom"/>
          </w:tcPr>
          <w:p w:rsidR="003E398E" w:rsidRPr="0071110B" w:rsidRDefault="003E398E" w:rsidP="00832374">
            <w:pPr>
              <w:ind w:left="360"/>
              <w:jc w:val="center"/>
              <w:rPr>
                <w:rFonts w:ascii="GHEA Grapalat" w:hAnsi="GHEA Grapalat"/>
                <w:sz w:val="20"/>
                <w:szCs w:val="20"/>
              </w:rPr>
            </w:pPr>
            <w:r w:rsidRPr="0071110B">
              <w:rPr>
                <w:rFonts w:ascii="Calibri" w:hAnsi="Calibri"/>
                <w:color w:val="000000"/>
                <w:sz w:val="20"/>
                <w:szCs w:val="20"/>
              </w:rPr>
              <w:t>2</w:t>
            </w:r>
          </w:p>
        </w:tc>
        <w:tc>
          <w:tcPr>
            <w:tcW w:w="1134" w:type="dxa"/>
            <w:tcBorders>
              <w:top w:val="nil"/>
              <w:left w:val="nil"/>
              <w:bottom w:val="single" w:sz="4" w:space="0" w:color="auto"/>
              <w:right w:val="single" w:sz="8" w:space="0" w:color="auto"/>
            </w:tcBorders>
            <w:shd w:val="clear" w:color="auto" w:fill="auto"/>
          </w:tcPr>
          <w:p w:rsidR="003E398E" w:rsidRPr="0071110B" w:rsidRDefault="003E398E" w:rsidP="00832374">
            <w:pPr>
              <w:jc w:val="center"/>
              <w:rPr>
                <w:rFonts w:ascii="GHEA Grapalat" w:hAnsi="GHEA Grapalat"/>
                <w:sz w:val="20"/>
                <w:szCs w:val="20"/>
              </w:rPr>
            </w:pPr>
            <w:r w:rsidRPr="0071110B">
              <w:rPr>
                <w:rFonts w:ascii="Calibri" w:hAnsi="Calibri"/>
                <w:color w:val="000000"/>
                <w:sz w:val="20"/>
                <w:szCs w:val="20"/>
              </w:rPr>
              <w:t>15811100</w:t>
            </w:r>
          </w:p>
        </w:tc>
        <w:tc>
          <w:tcPr>
            <w:tcW w:w="1417" w:type="dxa"/>
            <w:tcBorders>
              <w:top w:val="nil"/>
              <w:left w:val="nil"/>
              <w:bottom w:val="single" w:sz="4" w:space="0" w:color="auto"/>
              <w:right w:val="single" w:sz="8" w:space="0" w:color="auto"/>
            </w:tcBorders>
            <w:shd w:val="clear" w:color="auto" w:fill="auto"/>
            <w:vAlign w:val="center"/>
          </w:tcPr>
          <w:p w:rsidR="003E398E" w:rsidRPr="00602AF2" w:rsidRDefault="003E398E" w:rsidP="00832374">
            <w:pPr>
              <w:jc w:val="center"/>
              <w:rPr>
                <w:rFonts w:ascii="GHEA Grapalat" w:hAnsi="GHEA Grapalat"/>
                <w:sz w:val="20"/>
                <w:szCs w:val="20"/>
              </w:rPr>
            </w:pPr>
            <w:r>
              <w:rPr>
                <w:rFonts w:ascii="Sylfaen" w:hAnsi="Sylfaen"/>
                <w:color w:val="000000"/>
                <w:sz w:val="20"/>
                <w:szCs w:val="20"/>
              </w:rPr>
              <w:t>Хлеб</w:t>
            </w:r>
            <w:r>
              <w:rPr>
                <w:rFonts w:ascii="Calibri" w:hAnsi="Calibri"/>
                <w:color w:val="000000"/>
                <w:sz w:val="20"/>
                <w:szCs w:val="20"/>
              </w:rPr>
              <w:t xml:space="preserve"> </w:t>
            </w:r>
          </w:p>
        </w:tc>
        <w:tc>
          <w:tcPr>
            <w:tcW w:w="993" w:type="dxa"/>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rPr>
                <w:rFonts w:ascii="GHEA Grapalat" w:hAnsi="GHEA Grapalat"/>
                <w:sz w:val="20"/>
                <w:szCs w:val="20"/>
              </w:rPr>
            </w:pPr>
            <w:r w:rsidRPr="00DD69AB">
              <w:rPr>
                <w:rFonts w:ascii="GHEA Grapalat" w:hAnsi="GHEA Grapalat" w:cs="Sylfaen"/>
                <w:sz w:val="14"/>
                <w:szCs w:val="14"/>
              </w:rPr>
              <w:t>Свежий хлеб, срок годности не более 9 часов. Изготовлен из высококачественной пшеничной муки АСТ 31-99. Соответствует требованиям гигиенических норм № 2-III-4.9-01-2010, Закона Республики Армения «О безопасности пищевых продуктов» и других действующих нормативно-правовых актов и положений. Остаточный срок годности – не менее 90%. Поставки осуществляются с использованием специально разработанного оборудования и в соответствии с санитарно-гигиеническими требованиями.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3F1A5D" w:rsidRDefault="003E398E" w:rsidP="00832374">
            <w:pPr>
              <w:jc w:val="center"/>
              <w:rPr>
                <w:rFonts w:ascii="GHEA Grapalat" w:hAnsi="GHEA Grapalat"/>
                <w:color w:val="FF0000"/>
                <w:sz w:val="20"/>
                <w:szCs w:val="20"/>
              </w:rPr>
            </w:pPr>
            <w:r>
              <w:rPr>
                <w:rFonts w:ascii="Sylfaen" w:hAnsi="Sylfaen"/>
                <w:color w:val="000000"/>
                <w:sz w:val="20"/>
                <w:szCs w:val="20"/>
              </w:rPr>
              <w:t>кг</w:t>
            </w:r>
          </w:p>
        </w:tc>
        <w:tc>
          <w:tcPr>
            <w:tcW w:w="709" w:type="dxa"/>
          </w:tcPr>
          <w:p w:rsidR="003E398E" w:rsidRPr="003F1A5D" w:rsidRDefault="003E398E" w:rsidP="00832374">
            <w:pPr>
              <w:jc w:val="center"/>
              <w:rPr>
                <w:rFonts w:ascii="GHEA Grapalat" w:hAnsi="GHEA Grapalat"/>
                <w:color w:val="FF0000"/>
                <w:sz w:val="20"/>
                <w:szCs w:val="20"/>
              </w:rPr>
            </w:pPr>
          </w:p>
        </w:tc>
        <w:tc>
          <w:tcPr>
            <w:tcW w:w="567" w:type="dxa"/>
          </w:tcPr>
          <w:p w:rsidR="003E398E" w:rsidRPr="003F1A5D" w:rsidRDefault="003E398E" w:rsidP="00832374">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3F1A5D" w:rsidRDefault="003E398E" w:rsidP="00832374">
            <w:pPr>
              <w:jc w:val="center"/>
              <w:rPr>
                <w:rFonts w:ascii="GHEA Grapalat" w:hAnsi="GHEA Grapalat"/>
                <w:color w:val="FF0000"/>
                <w:sz w:val="20"/>
                <w:szCs w:val="20"/>
              </w:rPr>
            </w:pPr>
            <w:r>
              <w:rPr>
                <w:rFonts w:ascii="Calibri" w:hAnsi="Calibri"/>
                <w:color w:val="000000"/>
                <w:sz w:val="20"/>
                <w:szCs w:val="20"/>
              </w:rPr>
              <w:t>3390</w:t>
            </w:r>
          </w:p>
        </w:tc>
        <w:tc>
          <w:tcPr>
            <w:tcW w:w="1276" w:type="dxa"/>
          </w:tcPr>
          <w:p w:rsidR="003E398E" w:rsidRPr="0071110B" w:rsidRDefault="003E398E" w:rsidP="00832374">
            <w:pPr>
              <w:jc w:val="center"/>
              <w:rPr>
                <w:rFonts w:ascii="GHEA Grapalat" w:hAnsi="GHEA Grapalat"/>
                <w:color w:val="FF0000"/>
                <w:sz w:val="18"/>
                <w:szCs w:val="18"/>
              </w:rPr>
            </w:pPr>
            <w:r w:rsidRPr="0071110B">
              <w:rPr>
                <w:rFonts w:ascii="GHEA Grapalat" w:hAnsi="GHEA Grapalat"/>
                <w:sz w:val="18"/>
                <w:szCs w:val="18"/>
                <w:lang w:val="hy-AM"/>
              </w:rPr>
              <w:t>село Аралез ул. Туманяна 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3F1A5D" w:rsidRDefault="003E398E" w:rsidP="00832374">
            <w:pPr>
              <w:jc w:val="center"/>
              <w:rPr>
                <w:rFonts w:ascii="GHEA Grapalat" w:hAnsi="GHEA Grapalat"/>
                <w:color w:val="FF0000"/>
                <w:sz w:val="20"/>
                <w:szCs w:val="20"/>
              </w:rPr>
            </w:pPr>
            <w:r>
              <w:rPr>
                <w:rFonts w:ascii="Calibri" w:hAnsi="Calibri"/>
                <w:color w:val="000000"/>
                <w:sz w:val="20"/>
                <w:szCs w:val="20"/>
              </w:rPr>
              <w:t>3390</w:t>
            </w:r>
          </w:p>
        </w:tc>
        <w:tc>
          <w:tcPr>
            <w:tcW w:w="1701" w:type="dxa"/>
          </w:tcPr>
          <w:p w:rsidR="003E398E" w:rsidRPr="00E83457" w:rsidRDefault="003E398E" w:rsidP="00832374">
            <w:pPr>
              <w:jc w:val="center"/>
              <w:rPr>
                <w:rFonts w:ascii="GHEA Grapalat" w:hAnsi="GHEA Grapalat"/>
                <w:color w:val="FF0000"/>
                <w:sz w:val="16"/>
                <w:szCs w:val="16"/>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Sylfaen" w:hAnsi="Sylfaen"/>
                <w:color w:val="000000"/>
                <w:sz w:val="20"/>
                <w:szCs w:val="20"/>
              </w:rPr>
              <w:t>15821500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001C49" w:rsidRDefault="003E398E" w:rsidP="00832374">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474D" w:rsidRDefault="003E398E" w:rsidP="00832374">
            <w:pP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1B30F3" w:rsidRDefault="003E398E" w:rsidP="00832374">
            <w:pPr>
              <w:jc w:val="center"/>
              <w:rPr>
                <w:rFonts w:ascii="GHEA Grapalat" w:hAnsi="GHEA Grapalat"/>
                <w:sz w:val="20"/>
                <w:szCs w:val="20"/>
                <w:lang w:val="hy-AM"/>
              </w:rPr>
            </w:pPr>
          </w:p>
        </w:tc>
        <w:tc>
          <w:tcPr>
            <w:tcW w:w="567" w:type="dxa"/>
          </w:tcPr>
          <w:p w:rsidR="003E398E" w:rsidRPr="001B30F3"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15851100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Паста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rPr>
                <w:rFonts w:ascii="GHEA Grapalat" w:hAnsi="GHEA Grapalat" w:cs="Sylfaen"/>
                <w:color w:val="000000"/>
                <w:sz w:val="20"/>
                <w:szCs w:val="20"/>
                <w:lang w:val="hy-AM"/>
              </w:rPr>
            </w:pPr>
            <w:r w:rsidRPr="00DD69AB">
              <w:rPr>
                <w:rFonts w:ascii="GHEA Grapalat" w:hAnsi="GHEA Grapalat" w:cs="Sylfaen"/>
                <w:sz w:val="14"/>
                <w:szCs w:val="14"/>
              </w:rPr>
              <w:t>Обычный или по заказу клиента. Макароны из пресного теста, в зависимости от вида и качества муки: А (мука из твердых сортов пшеницы), В (мука из мягких сортов пшеницы), В (хлебопекарная мука), без разделения по весу, в заводской упаковке.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p>
          <w:p w:rsidR="003E398E" w:rsidRPr="0083252B" w:rsidRDefault="003E398E" w:rsidP="00832374">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90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90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lang w:val="hy-AM"/>
              </w:rPr>
            </w:pPr>
            <w:r w:rsidRPr="0071110B">
              <w:rPr>
                <w:rFonts w:ascii="Calibri" w:hAnsi="Calibri"/>
                <w:color w:val="000000"/>
                <w:sz w:val="20"/>
                <w:szCs w:val="20"/>
              </w:rPr>
              <w:t>15831000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Сахар</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140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140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lang w:val="hy-AM"/>
              </w:rPr>
            </w:pPr>
            <w:r w:rsidRPr="0071110B">
              <w:rPr>
                <w:rFonts w:ascii="Calibri" w:hAnsi="Calibri"/>
                <w:color w:val="000000"/>
                <w:sz w:val="20"/>
                <w:szCs w:val="20"/>
              </w:rPr>
              <w:t>15531100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Масло</w:t>
            </w:r>
            <w:r>
              <w:rPr>
                <w:rFonts w:ascii="Calibri" w:hAnsi="Calibri"/>
                <w:color w:val="000000"/>
                <w:sz w:val="20"/>
                <w:szCs w:val="20"/>
              </w:rPr>
              <w:t xml:space="preserve"> </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Упаковка сливочного крема:</w:t>
            </w:r>
            <w:r w:rsidRPr="00602AF2">
              <w:rPr>
                <w:rFonts w:ascii="GHEA Grapalat" w:hAnsi="GHEA Grapalat" w:cs="Sylfaen"/>
                <w:b/>
                <w:color w:val="000000" w:themeColor="text1"/>
                <w:sz w:val="20"/>
                <w:szCs w:val="20"/>
                <w:lang w:val="hy-AM"/>
              </w:rPr>
              <w:t>до 25 кг</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в картонных коробках, по указанию заказчика;</w:t>
            </w:r>
            <w:r w:rsidRPr="00DD69AB">
              <w:rPr>
                <w:rFonts w:ascii="GHEA Grapalat" w:hAnsi="GHEA Grapalat" w:cs="Sylfaen"/>
                <w:sz w:val="14"/>
                <w:szCs w:val="14"/>
              </w:rPr>
              <w:t>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w:t>
            </w:r>
            <w:r w:rsidRPr="00DD69AB">
              <w:rPr>
                <w:rFonts w:ascii="GHEA Grapalat" w:hAnsi="GHEA Grapalat" w:cs="Sylfaen"/>
                <w:sz w:val="14"/>
                <w:szCs w:val="14"/>
              </w:rPr>
              <w:lastRenderedPageBreak/>
              <w:t>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602AF2">
              <w:rPr>
                <w:rFonts w:ascii="GHEA Grapalat" w:hAnsi="GHEA Grapalat" w:cs="Sylfaen"/>
                <w:color w:val="000000"/>
                <w:sz w:val="20"/>
                <w:szCs w:val="20"/>
                <w:lang w:val="hy-AM"/>
              </w:rPr>
              <w:t>Маркировка: разборчивая. В случае поставки товара, техническая информация.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1C1B19"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170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170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6A519F" w:rsidRDefault="003E398E" w:rsidP="00832374">
            <w:pPr>
              <w:jc w:val="center"/>
              <w:rPr>
                <w:rFonts w:ascii="GHEA Grapalat" w:hAnsi="GHEA Grapalat"/>
                <w:sz w:val="20"/>
                <w:szCs w:val="20"/>
              </w:rPr>
            </w:pPr>
            <w:r w:rsidRPr="006A519F">
              <w:rPr>
                <w:rFonts w:ascii="Calibri" w:hAnsi="Calibri"/>
                <w:sz w:val="20"/>
                <w:szCs w:val="20"/>
              </w:rPr>
              <w:t>15421100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A519F" w:rsidRDefault="003E398E" w:rsidP="00832374">
            <w:pPr>
              <w:jc w:val="center"/>
              <w:rPr>
                <w:rFonts w:ascii="GHEA Grapalat" w:hAnsi="GHEA Grapalat" w:cs="Sylfaen"/>
                <w:sz w:val="20"/>
                <w:szCs w:val="20"/>
              </w:rPr>
            </w:pPr>
            <w:r w:rsidRPr="006A519F">
              <w:rPr>
                <w:rFonts w:ascii="Calibri" w:hAnsi="Calibri"/>
                <w:sz w:val="20"/>
                <w:szCs w:val="20"/>
              </w:rPr>
              <w:t xml:space="preserve"> </w:t>
            </w:r>
            <w:r w:rsidRPr="006A519F">
              <w:rPr>
                <w:rFonts w:ascii="Sylfaen" w:hAnsi="Sylfaen"/>
                <w:sz w:val="20"/>
                <w:szCs w:val="20"/>
              </w:rPr>
              <w:t>Масло</w:t>
            </w:r>
            <w:r w:rsidRPr="006A519F">
              <w:rPr>
                <w:rFonts w:ascii="Calibri" w:hAnsi="Calibri"/>
                <w:sz w:val="20"/>
                <w:szCs w:val="20"/>
              </w:rPr>
              <w:t>/</w:t>
            </w:r>
            <w:r w:rsidRPr="006A519F">
              <w:rPr>
                <w:rFonts w:ascii="Sylfaen" w:hAnsi="Sylfaen"/>
                <w:sz w:val="20"/>
                <w:szCs w:val="20"/>
              </w:rPr>
              <w:t>кукуруза/</w:t>
            </w:r>
          </w:p>
        </w:tc>
        <w:tc>
          <w:tcPr>
            <w:tcW w:w="993" w:type="dxa"/>
            <w:tcBorders>
              <w:left w:val="single" w:sz="4" w:space="0" w:color="auto"/>
            </w:tcBorders>
          </w:tcPr>
          <w:p w:rsidR="003E398E" w:rsidRPr="006A519F" w:rsidRDefault="003E398E" w:rsidP="00832374">
            <w:pPr>
              <w:jc w:val="center"/>
              <w:rPr>
                <w:rFonts w:ascii="GHEA Grapalat" w:hAnsi="GHEA Grapalat"/>
                <w:sz w:val="20"/>
                <w:szCs w:val="20"/>
              </w:rPr>
            </w:pPr>
          </w:p>
        </w:tc>
        <w:tc>
          <w:tcPr>
            <w:tcW w:w="4961" w:type="dxa"/>
          </w:tcPr>
          <w:p w:rsidR="003E398E" w:rsidRPr="006A519F" w:rsidRDefault="003E398E" w:rsidP="00832374">
            <w:pPr>
              <w:jc w:val="center"/>
              <w:rPr>
                <w:rFonts w:ascii="GHEA Grapalat" w:hAnsi="GHEA Grapalat" w:cs="Sylfaen"/>
                <w:sz w:val="20"/>
                <w:szCs w:val="20"/>
                <w:lang w:val="hy-AM"/>
              </w:rPr>
            </w:pPr>
          </w:p>
          <w:p w:rsidR="003E398E" w:rsidRPr="006A519F" w:rsidRDefault="003E398E" w:rsidP="00832374">
            <w:pPr>
              <w:jc w:val="center"/>
              <w:rPr>
                <w:rFonts w:ascii="GHEA Grapalat" w:hAnsi="GHEA Grapalat" w:cs="Sylfaen"/>
                <w:sz w:val="20"/>
                <w:szCs w:val="20"/>
                <w:lang w:val="hy-AM"/>
              </w:rPr>
            </w:pPr>
            <w:r w:rsidRPr="006A519F">
              <w:rPr>
                <w:rFonts w:ascii="GHEA Grapalat" w:hAnsi="GHEA Grapalat" w:cs="Sylfaen"/>
                <w:sz w:val="14"/>
                <w:szCs w:val="14"/>
                <w:lang w:val="hy-AM"/>
              </w:rPr>
              <w:t>Яйца первого сорта, отсортированные по весу одного яйца, срок годности: не менее 20 дней, в условиях хранения в холодильнике: не менее 30 дней.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A519F">
              <w:rPr>
                <w:rFonts w:ascii="GHEA Grapalat" w:hAnsi="GHEA Grapalat" w:cs="Sylfaen"/>
                <w:sz w:val="20"/>
                <w:szCs w:val="20"/>
                <w:lang w:val="hy-AM"/>
              </w:rPr>
              <w:t>Маркировка:</w:t>
            </w:r>
            <w:r w:rsidRPr="006A519F">
              <w:rPr>
                <w:rFonts w:ascii="GHEA Grapalat" w:hAnsi="GHEA Grapalat"/>
                <w:sz w:val="20"/>
                <w:szCs w:val="20"/>
                <w:lang w:val="hy-AM"/>
              </w:rPr>
              <w:t xml:space="preserve"> </w:t>
            </w:r>
            <w:r w:rsidRPr="006A519F">
              <w:rPr>
                <w:rFonts w:ascii="GHEA Grapalat" w:hAnsi="GHEA Grapalat" w:cs="Sylfaen"/>
                <w:sz w:val="20"/>
                <w:szCs w:val="20"/>
                <w:lang w:val="hy-AM"/>
              </w:rPr>
              <w:t>читаемый</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Еда</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поставлять</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в случае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технический</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к описанию</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или</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поставлять</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к условиям</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несоответствие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в</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при</w:t>
            </w:r>
            <w:bookmarkStart w:id="17" w:name="_GoBack"/>
            <w:bookmarkEnd w:id="17"/>
            <w:r w:rsidRPr="006A519F">
              <w:rPr>
                <w:rFonts w:ascii="GHEA Grapalat" w:hAnsi="GHEA Grapalat" w:cs="Sylfaen"/>
                <w:sz w:val="20"/>
                <w:szCs w:val="20"/>
                <w:lang w:val="hy-AM"/>
              </w:rPr>
              <w:t>ложение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придёт</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в случае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несоответствие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исправление</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крайний срок</w:t>
            </w:r>
            <w:r w:rsidRPr="006A519F">
              <w:rPr>
                <w:rFonts w:ascii="GHEA Grapalat" w:hAnsi="GHEA Grapalat"/>
                <w:sz w:val="20"/>
                <w:szCs w:val="20"/>
                <w:lang w:val="hy-AM"/>
              </w:rPr>
              <w:t xml:space="preserve"> </w:t>
            </w:r>
            <w:r w:rsidRPr="006A519F">
              <w:rPr>
                <w:rFonts w:ascii="GHEA Grapalat" w:hAnsi="GHEA Grapalat" w:cs="Sylfaen"/>
                <w:sz w:val="20"/>
                <w:szCs w:val="20"/>
                <w:lang w:val="hy-AM"/>
              </w:rPr>
              <w:t>является</w:t>
            </w:r>
            <w:r w:rsidRPr="006A519F">
              <w:rPr>
                <w:rFonts w:ascii="GHEA Grapalat" w:hAnsi="GHEA Grapalat"/>
                <w:sz w:val="20"/>
                <w:szCs w:val="20"/>
                <w:lang w:val="hy-AM"/>
              </w:rPr>
              <w:t xml:space="preserve"> </w:t>
            </w:r>
            <w:r w:rsidRPr="006A519F">
              <w:rPr>
                <w:rFonts w:ascii="GHEA Grapalat" w:hAnsi="GHEA Grapalat" w:cs="Sylfaen"/>
                <w:sz w:val="20"/>
                <w:szCs w:val="20"/>
                <w:lang w:val="hy-AM"/>
              </w:rPr>
              <w:t>определенный</w:t>
            </w:r>
            <w:r w:rsidRPr="006A519F">
              <w:rPr>
                <w:rFonts w:ascii="GHEA Grapalat" w:hAnsi="GHEA Grapalat"/>
                <w:sz w:val="20"/>
                <w:szCs w:val="20"/>
                <w:lang w:val="hy-AM"/>
              </w:rPr>
              <w:t>1</w:t>
            </w:r>
            <w:r w:rsidRPr="006A519F">
              <w:rPr>
                <w:rFonts w:ascii="GHEA Grapalat" w:hAnsi="GHEA Grapalat" w:cs="Sylfaen"/>
                <w:sz w:val="20"/>
                <w:szCs w:val="20"/>
                <w:lang w:val="hy-AM"/>
              </w:rPr>
              <w:t>день</w:t>
            </w:r>
            <w:r w:rsidRPr="006A519F">
              <w:rPr>
                <w:rFonts w:ascii="GHEA Grapalat" w:hAnsi="GHEA Grapalat"/>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литр</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325</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325</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422F0D" w:rsidRDefault="003E398E" w:rsidP="00832374">
            <w:pPr>
              <w:jc w:val="center"/>
              <w:rPr>
                <w:rFonts w:ascii="GHEA Grapalat" w:hAnsi="GHEA Grapalat"/>
                <w:sz w:val="20"/>
                <w:szCs w:val="20"/>
              </w:rPr>
            </w:pPr>
            <w:r w:rsidRPr="00422F0D">
              <w:rPr>
                <w:rFonts w:ascii="Calibri" w:hAnsi="Calibri"/>
                <w:sz w:val="20"/>
                <w:szCs w:val="20"/>
              </w:rPr>
              <w:t>15331153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422F0D" w:rsidRDefault="003E398E" w:rsidP="00832374">
            <w:pPr>
              <w:jc w:val="center"/>
              <w:rPr>
                <w:rFonts w:ascii="GHEA Grapalat" w:hAnsi="GHEA Grapalat" w:cs="Sylfaen"/>
                <w:sz w:val="20"/>
                <w:szCs w:val="20"/>
              </w:rPr>
            </w:pPr>
            <w:r w:rsidRPr="00422F0D">
              <w:rPr>
                <w:rFonts w:ascii="Sylfaen" w:hAnsi="Sylfaen"/>
                <w:sz w:val="20"/>
                <w:szCs w:val="20"/>
              </w:rPr>
              <w:t>Чечевица</w:t>
            </w:r>
          </w:p>
        </w:tc>
        <w:tc>
          <w:tcPr>
            <w:tcW w:w="993" w:type="dxa"/>
            <w:tcBorders>
              <w:left w:val="single" w:sz="4" w:space="0" w:color="auto"/>
            </w:tcBorders>
          </w:tcPr>
          <w:p w:rsidR="003E398E" w:rsidRPr="00422F0D" w:rsidRDefault="003E398E" w:rsidP="00832374">
            <w:pPr>
              <w:jc w:val="center"/>
              <w:rPr>
                <w:rFonts w:ascii="GHEA Grapalat" w:hAnsi="GHEA Grapalat"/>
                <w:sz w:val="20"/>
                <w:szCs w:val="20"/>
              </w:rPr>
            </w:pPr>
          </w:p>
        </w:tc>
        <w:tc>
          <w:tcPr>
            <w:tcW w:w="4961" w:type="dxa"/>
          </w:tcPr>
          <w:p w:rsidR="003E398E" w:rsidRPr="00422F0D" w:rsidRDefault="003E398E" w:rsidP="00832374">
            <w:pPr>
              <w:jc w:val="center"/>
              <w:rPr>
                <w:rFonts w:ascii="GHEA Grapalat" w:hAnsi="GHEA Grapalat" w:cs="Sylfaen"/>
                <w:color w:val="C00000"/>
                <w:sz w:val="20"/>
                <w:szCs w:val="20"/>
                <w:lang w:val="hy-AM"/>
              </w:rPr>
            </w:pPr>
            <w:r>
              <w:rPr>
                <w:rFonts w:ascii="GHEA Grapalat" w:hAnsi="GHEA Grapalat" w:cs="Sylfaen"/>
                <w:color w:val="000000"/>
                <w:sz w:val="20"/>
                <w:szCs w:val="20"/>
                <w:lang w:val="hy-AM"/>
              </w:rPr>
              <w:t xml:space="preserve">   </w:t>
            </w:r>
            <w:r w:rsidRPr="00A50599">
              <w:rPr>
                <w:rFonts w:ascii="GHEA Grapalat" w:hAnsi="GHEA Grapalat" w:cs="Sylfaen"/>
                <w:sz w:val="14"/>
                <w:szCs w:val="14"/>
              </w:rPr>
              <w:t>Высокое качество, чистота, сухость, влажность: не более 14,0-17,0%.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160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160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15331154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полный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lang w:val="hy-AM"/>
              </w:rPr>
            </w:pPr>
            <w:r w:rsidRPr="00DD69AB">
              <w:rPr>
                <w:rFonts w:ascii="GHEA Grapalat" w:hAnsi="GHEA Grapalat" w:cs="Sylfaen"/>
                <w:sz w:val="14"/>
                <w:szCs w:val="14"/>
              </w:rPr>
              <w:t>Высушенный, очищенный, желтого цвета, чистый, без посторонних примесей, с маркировкой.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Без посторонних примесей.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100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Sylfaen" w:hAnsi="Sylfaen"/>
                <w:color w:val="000000"/>
                <w:sz w:val="20"/>
                <w:szCs w:val="20"/>
              </w:rPr>
              <w:t>15331151</w:t>
            </w:r>
          </w:p>
        </w:tc>
        <w:tc>
          <w:tcPr>
            <w:tcW w:w="1417" w:type="dxa"/>
            <w:tcBorders>
              <w:top w:val="single" w:sz="4" w:space="0" w:color="auto"/>
              <w:left w:val="nil"/>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Зернистая</w:t>
            </w:r>
            <w:r>
              <w:rPr>
                <w:rFonts w:ascii="Calibri" w:hAnsi="Calibri"/>
                <w:color w:val="000000"/>
                <w:sz w:val="20"/>
                <w:szCs w:val="20"/>
              </w:rPr>
              <w:t xml:space="preserve"> </w:t>
            </w:r>
            <w:r>
              <w:rPr>
                <w:rFonts w:ascii="Sylfaen" w:hAnsi="Sylfaen"/>
                <w:color w:val="000000"/>
                <w:sz w:val="20"/>
                <w:szCs w:val="20"/>
              </w:rPr>
              <w:t>бобы</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lang w:val="hy-AM"/>
              </w:rPr>
            </w:pPr>
            <w:r w:rsidRPr="00DD69AB">
              <w:rPr>
                <w:rFonts w:ascii="GHEA Grapalat" w:hAnsi="GHEA Grapalat" w:cs="Sylfaen"/>
                <w:sz w:val="14"/>
                <w:szCs w:val="14"/>
              </w:rPr>
              <w:t>Красная фасоль, зернистая, сухая – влажность не более 15% или средней сухости – 15,1-18,0%, без посторонних примесей.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70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70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03142510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Яйцо</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152F27" w:rsidRDefault="003E398E" w:rsidP="00832374">
            <w:pPr>
              <w:jc w:val="center"/>
              <w:rPr>
                <w:rFonts w:ascii="GHEA Grapalat" w:hAnsi="GHEA Grapalat" w:cs="Sylfaen"/>
                <w:color w:val="000000"/>
                <w:sz w:val="20"/>
                <w:szCs w:val="20"/>
                <w:lang w:val="hy-AM"/>
              </w:rPr>
            </w:pPr>
            <w:r w:rsidRPr="00DD69AB">
              <w:rPr>
                <w:rFonts w:ascii="GHEA Grapalat" w:hAnsi="GHEA Grapalat" w:cs="Sylfaen"/>
                <w:sz w:val="14"/>
                <w:szCs w:val="14"/>
              </w:rPr>
              <w:t>Яйца первого сорта, отсортированные по весу одного яйца, срок годности: не менее 20 дней, в условиях хранения в холодильнике: не менее 30 дней.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кусок</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19700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19700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15111120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Говядина</w:t>
            </w:r>
            <w:r>
              <w:rPr>
                <w:rFonts w:ascii="Calibri" w:hAnsi="Calibri"/>
                <w:color w:val="000000"/>
                <w:sz w:val="20"/>
                <w:szCs w:val="20"/>
              </w:rPr>
              <w:t xml:space="preserve"> </w:t>
            </w:r>
            <w:r>
              <w:rPr>
                <w:rFonts w:ascii="Sylfaen" w:hAnsi="Sylfaen"/>
                <w:color w:val="000000"/>
                <w:sz w:val="20"/>
                <w:szCs w:val="20"/>
              </w:rPr>
              <w:t>мясо</w:t>
            </w:r>
            <w:r>
              <w:rPr>
                <w:rFonts w:ascii="Calibri" w:hAnsi="Calibri"/>
                <w:color w:val="000000"/>
                <w:sz w:val="20"/>
                <w:szCs w:val="20"/>
              </w:rPr>
              <w:t xml:space="preserve"> </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422F0D" w:rsidRDefault="003E398E" w:rsidP="00832374">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 /bull eryng /</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500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500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15112160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Курица</w:t>
            </w:r>
            <w:r>
              <w:rPr>
                <w:rFonts w:ascii="Calibri" w:hAnsi="Calibri"/>
                <w:color w:val="000000"/>
                <w:sz w:val="20"/>
                <w:szCs w:val="20"/>
              </w:rPr>
              <w:t xml:space="preserve"> </w:t>
            </w:r>
            <w:r>
              <w:rPr>
                <w:rFonts w:ascii="Sylfaen" w:hAnsi="Sylfaen"/>
                <w:color w:val="000000"/>
                <w:sz w:val="20"/>
                <w:szCs w:val="20"/>
              </w:rPr>
              <w:t>грудное мясо</w:t>
            </w:r>
            <w:r>
              <w:rPr>
                <w:rFonts w:ascii="Calibri" w:hAnsi="Calibri"/>
                <w:color w:val="000000"/>
                <w:sz w:val="20"/>
                <w:szCs w:val="20"/>
              </w:rPr>
              <w:t xml:space="preserve"> </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sz w:val="20"/>
                <w:szCs w:val="20"/>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Pr>
                <w:rFonts w:ascii="GHEA Grapalat" w:hAnsi="GHEA Grapalat" w:cs="Sylfaen"/>
                <w:color w:val="000000"/>
                <w:sz w:val="20"/>
                <w:szCs w:val="20"/>
                <w:lang w:val="hy-AM"/>
              </w:rPr>
              <w:t>Заводская упаковка.</w:t>
            </w:r>
            <w:r w:rsidRPr="00602AF2">
              <w:rPr>
                <w:rFonts w:ascii="GHEA Grapalat" w:hAnsi="GHEA Grapalat" w:cs="Sylfaen"/>
                <w:sz w:val="20"/>
                <w:szCs w:val="20"/>
              </w:rPr>
              <w:t xml:space="preserve">Безопасность в соответствии с требованиями Закона Республики Армения «О безопасности пищевых продуктов» и других </w:t>
            </w:r>
            <w:r w:rsidRPr="00602AF2">
              <w:rPr>
                <w:rFonts w:ascii="GHEA Grapalat" w:hAnsi="GHEA Grapalat" w:cs="Sylfaen"/>
                <w:sz w:val="20"/>
                <w:szCs w:val="20"/>
              </w:rPr>
              <w:lastRenderedPageBreak/>
              <w:t>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152F27" w:rsidRDefault="003E398E" w:rsidP="00832374">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1280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1280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Pr>
                <w:rFonts w:ascii="GHEA Grapalat" w:hAnsi="GHEA Grapalat" w:cs="Sylfaen"/>
                <w:sz w:val="16"/>
                <w:szCs w:val="16"/>
                <w:lang w:val="hy-AM"/>
              </w:rPr>
              <w:lastRenderedPageBreak/>
              <w:t>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15541200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Сыр</w:t>
            </w:r>
            <w:r>
              <w:rPr>
                <w:rFonts w:ascii="Calibri" w:hAnsi="Calibri"/>
                <w:color w:val="000000"/>
                <w:sz w:val="20"/>
                <w:szCs w:val="20"/>
              </w:rPr>
              <w:t xml:space="preserve"> </w:t>
            </w:r>
            <w:r>
              <w:rPr>
                <w:rFonts w:ascii="Sylfaen" w:hAnsi="Sylfaen"/>
                <w:color w:val="000000"/>
                <w:sz w:val="20"/>
                <w:szCs w:val="20"/>
              </w:rPr>
              <w:t>бедный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p>
          <w:p w:rsidR="003E398E" w:rsidRPr="00B10FEB" w:rsidRDefault="003E398E" w:rsidP="00832374">
            <w:pPr>
              <w:jc w:val="center"/>
              <w:rPr>
                <w:rFonts w:ascii="GHEA Grapalat" w:hAnsi="GHEA Grapalat"/>
                <w:sz w:val="20"/>
                <w:szCs w:val="20"/>
                <w:lang w:val="hy-AM"/>
              </w:rPr>
            </w:pP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152F27" w:rsidRDefault="003E398E" w:rsidP="00832374">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GHEA Grapalat" w:hAnsi="GHEA Grapalat" w:cs="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300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300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15511100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Молоко</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B10FEB" w:rsidRDefault="003E398E" w:rsidP="00832374">
            <w:pPr>
              <w:jc w:val="center"/>
              <w:rPr>
                <w:rFonts w:ascii="GHEA Grapalat" w:hAnsi="GHEA Grapalat"/>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посчитать.</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422F0D" w:rsidRDefault="003E398E" w:rsidP="00832374">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sidRPr="00A912DC">
              <w:rPr>
                <w:rFonts w:ascii="Sylfaen" w:hAnsi="Sylfaen"/>
                <w:color w:val="000000"/>
                <w:sz w:val="20"/>
                <w:szCs w:val="20"/>
              </w:rPr>
              <w:lastRenderedPageBreak/>
              <w:t>литр</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2800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2800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15551600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Йогурт</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602AF2">
              <w:rPr>
                <w:rFonts w:ascii="GHEA Grapalat" w:hAnsi="GHEA Grapalat"/>
                <w:sz w:val="20"/>
                <w:szCs w:val="20"/>
                <w:lang w:val="hy-AM"/>
              </w:rPr>
              <w:t>Из свежего коровьего молока, содержание жира не менее 3,2%.</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2550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2550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15512000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Любитель воды</w:t>
            </w:r>
            <w:r>
              <w:rPr>
                <w:rFonts w:ascii="Calibri" w:hAnsi="Calibri"/>
                <w:color w:val="000000"/>
                <w:sz w:val="20"/>
                <w:szCs w:val="20"/>
              </w:rPr>
              <w:t xml:space="preserve"> </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474D"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341FAB" w:rsidRDefault="003E398E" w:rsidP="00832374">
            <w:pPr>
              <w:jc w:val="center"/>
              <w:rPr>
                <w:rFonts w:ascii="GHEA Grapalat" w:hAnsi="GHEA Grapalat"/>
                <w:color w:val="000000" w:themeColor="text1"/>
                <w:sz w:val="20"/>
                <w:szCs w:val="20"/>
              </w:rPr>
            </w:pPr>
            <w:r>
              <w:rPr>
                <w:rFonts w:ascii="Calibri" w:hAnsi="Calibri"/>
                <w:color w:val="000000"/>
                <w:sz w:val="20"/>
                <w:szCs w:val="20"/>
              </w:rPr>
              <w:t>80</w:t>
            </w:r>
          </w:p>
        </w:tc>
        <w:tc>
          <w:tcPr>
            <w:tcW w:w="1276" w:type="dxa"/>
          </w:tcPr>
          <w:p w:rsidR="003E398E" w:rsidRPr="0071110B" w:rsidRDefault="003E398E" w:rsidP="00832374">
            <w:pPr>
              <w:jc w:val="center"/>
              <w:rPr>
                <w:rFonts w:ascii="GHEA Grapalat" w:hAnsi="GHEA Grapalat" w:cs="Sylfaen"/>
                <w:color w:val="000000" w:themeColor="text1"/>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341FAB" w:rsidRDefault="003E398E" w:rsidP="00832374">
            <w:pPr>
              <w:jc w:val="center"/>
              <w:rPr>
                <w:rFonts w:ascii="GHEA Grapalat" w:hAnsi="GHEA Grapalat"/>
                <w:color w:val="000000" w:themeColor="text1"/>
                <w:sz w:val="20"/>
                <w:szCs w:val="20"/>
              </w:rPr>
            </w:pPr>
            <w:r>
              <w:rPr>
                <w:rFonts w:ascii="Calibri" w:hAnsi="Calibri"/>
                <w:color w:val="000000"/>
                <w:sz w:val="20"/>
                <w:szCs w:val="20"/>
              </w:rPr>
              <w:t>80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15542100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Творог</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E83457">
              <w:rPr>
                <w:rFonts w:ascii="Arial Unicode" w:hAnsi="Arial Unicode" w:cs="Calibri"/>
                <w:sz w:val="16"/>
                <w:szCs w:val="16"/>
              </w:rPr>
              <w:t>Содержание жира 7-9%, 180-200 грамм, заводская упаковка, с этикеткой. С указанием срока годности.</w:t>
            </w:r>
            <w:r>
              <w:rPr>
                <w:rFonts w:asciiTheme="minorHAnsi" w:hAnsiTheme="minorHAnsi" w:cs="Calibri"/>
                <w:sz w:val="16"/>
                <w:szCs w:val="16"/>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185</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185</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15872400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Соль</w:t>
            </w:r>
            <w:r>
              <w:rPr>
                <w:rFonts w:ascii="Calibri" w:hAnsi="Calibri"/>
                <w:color w:val="000000"/>
                <w:sz w:val="20"/>
                <w:szCs w:val="20"/>
              </w:rPr>
              <w:t xml:space="preserve"> </w:t>
            </w:r>
            <w:r>
              <w:rPr>
                <w:rFonts w:ascii="Sylfaen" w:hAnsi="Sylfaen"/>
                <w:color w:val="000000"/>
                <w:sz w:val="20"/>
                <w:szCs w:val="20"/>
              </w:rPr>
              <w:t>еда</w:t>
            </w:r>
            <w:r>
              <w:rPr>
                <w:rFonts w:ascii="Calibri" w:hAnsi="Calibri"/>
                <w:color w:val="000000"/>
                <w:sz w:val="20"/>
                <w:szCs w:val="20"/>
              </w:rPr>
              <w:t xml:space="preserve"> </w:t>
            </w:r>
            <w:r>
              <w:rPr>
                <w:rFonts w:ascii="Sylfaen" w:hAnsi="Sylfaen"/>
                <w:color w:val="000000"/>
                <w:sz w:val="20"/>
                <w:szCs w:val="20"/>
              </w:rPr>
              <w:t>маленький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DD69AB">
              <w:rPr>
                <w:rFonts w:ascii="GHEA Grapalat" w:hAnsi="GHEA Grapalat" w:cs="Sylfaen"/>
                <w:sz w:val="14"/>
                <w:szCs w:val="14"/>
              </w:rPr>
              <w:t>Пищевая соль Экстра, йодированная, белая, кристаллическая, сыпучий материал, не допускается наличие посторонних механических примесей, массовая доля влаги не более 0,1%, упаковка: заводская, вес: 1 килограмм.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6 месяцев.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s="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115</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115</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15898000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Дрожжи</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DD69AB">
              <w:rPr>
                <w:rFonts w:ascii="GHEA Grapalat" w:hAnsi="GHEA Grapalat" w:cs="Sylfaen"/>
                <w:sz w:val="14"/>
                <w:szCs w:val="14"/>
              </w:rPr>
              <w:t>Сухой, в заводской упаковке, дозированный, влажность не более 8%.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грамм</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15872600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Газировка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lang w:val="hy-AM"/>
              </w:rPr>
            </w:pPr>
            <w:r w:rsidRPr="00E83457">
              <w:rPr>
                <w:rFonts w:ascii="GHEA Grapalat" w:hAnsi="GHEA Grapalat" w:cs="Sylfaen"/>
                <w:color w:val="000000"/>
                <w:sz w:val="20"/>
                <w:szCs w:val="20"/>
              </w:rPr>
              <w:t xml:space="preserve"> </w:t>
            </w:r>
            <w:r w:rsidRPr="00DD69AB">
              <w:rPr>
                <w:rFonts w:ascii="GHEA Grapalat" w:hAnsi="GHEA Grapalat" w:cs="Sylfaen"/>
                <w:sz w:val="14"/>
                <w:szCs w:val="14"/>
              </w:rPr>
              <w:t>Мелкозернистый, с содержанием влаги не более 3%, белый, рассыпной, для пищевого использования. В заводской упаковке (0,5 кг).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43</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43</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422F0D" w:rsidRDefault="003E398E" w:rsidP="00832374">
            <w:pPr>
              <w:ind w:left="360"/>
              <w:jc w:val="center"/>
              <w:rPr>
                <w:rFonts w:ascii="GHEA Grapalat" w:hAnsi="GHEA Grapalat"/>
                <w:sz w:val="20"/>
                <w:szCs w:val="20"/>
              </w:rPr>
            </w:pPr>
            <w:r w:rsidRPr="00422F0D">
              <w:rPr>
                <w:rFonts w:ascii="Calibri" w:hAnsi="Calibri"/>
                <w:sz w:val="20"/>
                <w:szCs w:val="20"/>
              </w:rPr>
              <w:t>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422F0D" w:rsidRDefault="003E398E" w:rsidP="00832374">
            <w:pPr>
              <w:jc w:val="center"/>
              <w:rPr>
                <w:rFonts w:ascii="GHEA Grapalat" w:hAnsi="GHEA Grapalat"/>
                <w:sz w:val="20"/>
                <w:szCs w:val="20"/>
              </w:rPr>
            </w:pPr>
            <w:r w:rsidRPr="00422F0D">
              <w:rPr>
                <w:rFonts w:ascii="Calibri" w:hAnsi="Calibri"/>
                <w:sz w:val="20"/>
                <w:szCs w:val="20"/>
              </w:rPr>
              <w:t>15333100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422F0D" w:rsidRDefault="003E398E" w:rsidP="00832374">
            <w:pPr>
              <w:jc w:val="center"/>
              <w:rPr>
                <w:rFonts w:ascii="GHEA Grapalat" w:hAnsi="GHEA Grapalat" w:cs="Sylfaen"/>
                <w:sz w:val="20"/>
                <w:szCs w:val="20"/>
              </w:rPr>
            </w:pPr>
            <w:r w:rsidRPr="00422F0D">
              <w:rPr>
                <w:rFonts w:ascii="Sylfaen" w:hAnsi="Sylfaen"/>
                <w:sz w:val="20"/>
                <w:szCs w:val="20"/>
              </w:rPr>
              <w:t>Помидор</w:t>
            </w:r>
            <w:r w:rsidRPr="00422F0D">
              <w:rPr>
                <w:rFonts w:ascii="Calibri" w:hAnsi="Calibri"/>
                <w:sz w:val="20"/>
                <w:szCs w:val="20"/>
              </w:rPr>
              <w:t xml:space="preserve"> </w:t>
            </w:r>
            <w:r w:rsidRPr="00422F0D">
              <w:rPr>
                <w:rFonts w:ascii="Sylfaen" w:hAnsi="Sylfaen"/>
                <w:sz w:val="20"/>
                <w:szCs w:val="20"/>
              </w:rPr>
              <w:t>вставить</w:t>
            </w:r>
          </w:p>
        </w:tc>
        <w:tc>
          <w:tcPr>
            <w:tcW w:w="993" w:type="dxa"/>
            <w:tcBorders>
              <w:left w:val="single" w:sz="4" w:space="0" w:color="auto"/>
            </w:tcBorders>
          </w:tcPr>
          <w:p w:rsidR="003E398E" w:rsidRPr="00422F0D" w:rsidRDefault="003E398E" w:rsidP="00832374">
            <w:pPr>
              <w:jc w:val="center"/>
              <w:rPr>
                <w:rFonts w:ascii="GHEA Grapalat" w:hAnsi="GHEA Grapalat"/>
                <w:color w:val="C00000"/>
                <w:sz w:val="20"/>
                <w:szCs w:val="20"/>
              </w:rPr>
            </w:pPr>
          </w:p>
        </w:tc>
        <w:tc>
          <w:tcPr>
            <w:tcW w:w="4961" w:type="dxa"/>
          </w:tcPr>
          <w:p w:rsidR="003E398E" w:rsidRDefault="003E398E" w:rsidP="00832374">
            <w:pPr>
              <w:jc w:val="center"/>
              <w:rPr>
                <w:rFonts w:ascii="GHEA Grapalat" w:hAnsi="GHEA Grapalat" w:cs="Sylfaen"/>
                <w:sz w:val="14"/>
                <w:szCs w:val="14"/>
                <w:lang w:val="hy-AM"/>
              </w:rPr>
            </w:pPr>
            <w:r w:rsidRPr="00A50599">
              <w:rPr>
                <w:rFonts w:ascii="GHEA Grapalat" w:hAnsi="GHEA Grapalat" w:cs="Sylfaen"/>
                <w:sz w:val="14"/>
                <w:szCs w:val="14"/>
              </w:rPr>
              <w:t>Высокое качество, в стеклянной таре, упаковка до 1 кг. Безопасность и маркировка соответствуют гигиеническим стандартам № 2-III-4.9-01-2010, требованиям Закона Республики Армения «О безопасности пищевых продуктов» и другим нормативно-правовым актам и правилам. Без посторонних примесей, без горечи.</w:t>
            </w:r>
          </w:p>
          <w:p w:rsidR="003E398E" w:rsidRPr="00422F0D" w:rsidRDefault="003E398E" w:rsidP="00832374">
            <w:pPr>
              <w:jc w:val="center"/>
              <w:rPr>
                <w:rFonts w:ascii="GHEA Grapalat" w:hAnsi="GHEA Grapalat" w:cs="Sylfaen"/>
                <w:color w:val="C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lang w:val="hy-AM"/>
              </w:rPr>
            </w:pPr>
          </w:p>
        </w:tc>
        <w:tc>
          <w:tcPr>
            <w:tcW w:w="567" w:type="dxa"/>
          </w:tcPr>
          <w:p w:rsidR="003E398E" w:rsidRPr="00602AF2" w:rsidRDefault="003E398E" w:rsidP="00832374">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50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lang w:val="hy-AM"/>
              </w:rPr>
            </w:pPr>
            <w:r>
              <w:rPr>
                <w:rFonts w:ascii="Calibri" w:hAnsi="Calibri"/>
                <w:color w:val="000000"/>
                <w:sz w:val="20"/>
                <w:szCs w:val="20"/>
              </w:rPr>
              <w:t>50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lang w:val="hy-AM"/>
              </w:rPr>
            </w:pPr>
            <w:r w:rsidRPr="0071110B">
              <w:rPr>
                <w:rFonts w:ascii="Calibri" w:hAnsi="Calibri"/>
                <w:color w:val="000000"/>
                <w:sz w:val="20"/>
                <w:szCs w:val="20"/>
              </w:rPr>
              <w:t>15841100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Какао</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rPr>
                <w:rFonts w:ascii="GHEA Grapalat" w:hAnsi="GHEA Grapalat" w:cs="Calibri"/>
                <w:sz w:val="12"/>
                <w:szCs w:val="20"/>
              </w:rPr>
            </w:pPr>
            <w:r w:rsidRPr="00E83457">
              <w:rPr>
                <w:rFonts w:ascii="GHEA Grapalat" w:hAnsi="GHEA Grapalat" w:cs="Calibri"/>
                <w:sz w:val="12"/>
                <w:szCs w:val="20"/>
              </w:rPr>
              <w:t>Какао-порошок фабричного производства, мелкого помола.</w:t>
            </w:r>
          </w:p>
          <w:p w:rsidR="003E398E" w:rsidRPr="00E83457" w:rsidRDefault="003E398E" w:rsidP="00832374">
            <w:pPr>
              <w:rPr>
                <w:rFonts w:ascii="GHEA Grapalat" w:hAnsi="GHEA Grapalat" w:cs="Calibri"/>
                <w:sz w:val="12"/>
                <w:szCs w:val="20"/>
              </w:rPr>
            </w:pPr>
          </w:p>
          <w:p w:rsidR="003E398E" w:rsidRDefault="003E398E" w:rsidP="00832374">
            <w:pPr>
              <w:jc w:val="center"/>
              <w:rPr>
                <w:rFonts w:ascii="GHEA Grapalat" w:hAnsi="GHEA Grapalat" w:cs="Calibri"/>
                <w:sz w:val="12"/>
                <w:szCs w:val="20"/>
                <w:lang w:val="hy-AM"/>
              </w:rPr>
            </w:pPr>
            <w:r w:rsidRPr="00B73561">
              <w:rPr>
                <w:rFonts w:ascii="GHEA Grapalat" w:hAnsi="GHEA Grapalat" w:cs="Calibri"/>
                <w:sz w:val="12"/>
                <w:szCs w:val="20"/>
                <w:lang w:val="hy-AM"/>
              </w:rPr>
              <w:t>упакованы в бумажные коробки, а также не взвешены.</w:t>
            </w:r>
          </w:p>
          <w:p w:rsidR="003E398E" w:rsidRPr="00602AF2" w:rsidRDefault="003E398E" w:rsidP="00832374">
            <w:pPr>
              <w:jc w:val="center"/>
              <w:rPr>
                <w:rFonts w:ascii="GHEA Grapalat" w:hAnsi="GHEA Grapalat" w:cs="Sylfaen"/>
                <w:color w:val="000000"/>
                <w:sz w:val="20"/>
                <w:szCs w:val="20"/>
                <w:lang w:val="hy-AM"/>
              </w:rPr>
            </w:pPr>
            <w:r w:rsidRPr="00B73561">
              <w:rPr>
                <w:rFonts w:ascii="GHEA Grapalat" w:hAnsi="GHEA Grapalat" w:cs="Calibri"/>
                <w:sz w:val="12"/>
                <w:szCs w:val="20"/>
                <w:lang w:val="hy-AM"/>
              </w:rPr>
              <w:t>Безопасность в соответствии с гигиеническими стандартами № 2-III-4.9-01-2010 и статьей 8 Закона Республики Армения «О безопасности пищевых продуктов».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4</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4</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15331180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Консервированный зеленый горошек</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sz w:val="14"/>
                <w:szCs w:val="14"/>
              </w:rPr>
            </w:pPr>
            <w:r w:rsidRPr="00A50599">
              <w:rPr>
                <w:rFonts w:ascii="GHEA Grapalat" w:hAnsi="GHEA Grapalat" w:cs="Sylfaen"/>
                <w:sz w:val="14"/>
                <w:szCs w:val="14"/>
              </w:rPr>
              <w:t>Консервированный зеленый горошек в стеклянных или металлических контейнерах, минимум</w:t>
            </w:r>
            <w:proofErr w:type="gramStart"/>
            <w:r w:rsidRPr="00E83457">
              <w:rPr>
                <w:rFonts w:ascii="Sylfaen" w:hAnsi="Sylfaen"/>
                <w:color w:val="000000"/>
                <w:sz w:val="18"/>
                <w:szCs w:val="18"/>
              </w:rPr>
              <w:t xml:space="preserve">350  </w:t>
            </w:r>
            <w:r w:rsidRPr="00A50599">
              <w:rPr>
                <w:rFonts w:ascii="GHEA Grapalat" w:hAnsi="GHEA Grapalat" w:cs="Sylfaen"/>
                <w:sz w:val="14"/>
                <w:szCs w:val="14"/>
              </w:rPr>
              <w:t>письменные</w:t>
            </w:r>
            <w:proofErr w:type="gramEnd"/>
            <w:r w:rsidRPr="00A50599">
              <w:rPr>
                <w:rFonts w:ascii="GHEA Grapalat" w:hAnsi="GHEA Grapalat" w:cs="Sylfaen"/>
                <w:sz w:val="14"/>
                <w:szCs w:val="14"/>
              </w:rPr>
              <w:t xml:space="preserve"> принадлежности,</w:t>
            </w:r>
          </w:p>
          <w:p w:rsidR="003E398E" w:rsidRPr="00E83457"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нормативных актов. Срок годности: не менее 2 месяцев.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80</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80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15331178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консервированная кукуруза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rPr>
                <w:rFonts w:ascii="GHEA Grapalat" w:hAnsi="GHEA Grapalat" w:cs="Sylfaen"/>
                <w:sz w:val="14"/>
                <w:szCs w:val="14"/>
              </w:rPr>
            </w:pPr>
          </w:p>
          <w:p w:rsidR="003E398E" w:rsidRPr="00E83457" w:rsidRDefault="003E398E" w:rsidP="00832374">
            <w:pPr>
              <w:jc w:val="center"/>
              <w:rPr>
                <w:rFonts w:ascii="GHEA Grapalat" w:hAnsi="GHEA Grapalat" w:cs="Sylfaen"/>
                <w:sz w:val="14"/>
                <w:szCs w:val="14"/>
              </w:rPr>
            </w:pPr>
          </w:p>
          <w:p w:rsidR="003E398E" w:rsidRPr="00E83457" w:rsidRDefault="003E398E" w:rsidP="00832374">
            <w:pPr>
              <w:jc w:val="center"/>
              <w:rPr>
                <w:rFonts w:ascii="GHEA Grapalat" w:hAnsi="GHEA Grapalat" w:cs="Sylfaen"/>
                <w:sz w:val="14"/>
                <w:szCs w:val="14"/>
              </w:rPr>
            </w:pPr>
            <w:r w:rsidRPr="00A50599">
              <w:rPr>
                <w:rFonts w:ascii="GHEA Grapalat" w:hAnsi="GHEA Grapalat" w:cs="Sylfaen"/>
                <w:sz w:val="14"/>
                <w:szCs w:val="14"/>
              </w:rPr>
              <w:t>Консервированная кукуруза в стеклянной или металлической таре, минимальный объем 320 г. Срок годности: минимум 2 месяца.</w:t>
            </w:r>
          </w:p>
          <w:p w:rsidR="003E398E" w:rsidRPr="008813B2" w:rsidRDefault="003E398E" w:rsidP="00832374">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грамм</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35</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35</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Pr>
                <w:rFonts w:ascii="GHEA Grapalat" w:hAnsi="GHEA Grapalat" w:cs="Sylfaen"/>
                <w:sz w:val="16"/>
                <w:szCs w:val="16"/>
                <w:lang w:val="hy-AM"/>
              </w:rPr>
              <w:lastRenderedPageBreak/>
              <w:t>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15871256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E83457" w:rsidRDefault="003E398E" w:rsidP="00832374">
            <w:pPr>
              <w:jc w:val="center"/>
              <w:rPr>
                <w:rFonts w:ascii="GHEA Grapalat" w:hAnsi="GHEA Grapalat" w:cs="Sylfaen"/>
                <w:color w:val="000000"/>
                <w:sz w:val="20"/>
                <w:szCs w:val="20"/>
              </w:rPr>
            </w:pPr>
            <w:r w:rsidRPr="00E83457">
              <w:rPr>
                <w:rFonts w:ascii="Sylfaen" w:hAnsi="Sylfaen"/>
                <w:color w:val="000000"/>
                <w:sz w:val="20"/>
                <w:szCs w:val="20"/>
              </w:rPr>
              <w:t>Пряность/красный и черный</w:t>
            </w:r>
            <w:r w:rsidRPr="00E83457">
              <w:rPr>
                <w:rFonts w:ascii="Calibri" w:hAnsi="Calibri"/>
                <w:color w:val="000000"/>
                <w:sz w:val="20"/>
                <w:szCs w:val="20"/>
              </w:rPr>
              <w:t xml:space="preserve"> </w:t>
            </w:r>
            <w:r w:rsidRPr="00E83457">
              <w:rPr>
                <w:rFonts w:ascii="Sylfaen" w:hAnsi="Sylfaen"/>
                <w:color w:val="000000"/>
                <w:sz w:val="20"/>
                <w:szCs w:val="20"/>
              </w:rPr>
              <w:t>перец</w:t>
            </w:r>
          </w:p>
        </w:tc>
        <w:tc>
          <w:tcPr>
            <w:tcW w:w="993" w:type="dxa"/>
            <w:tcBorders>
              <w:left w:val="single" w:sz="4" w:space="0" w:color="auto"/>
            </w:tcBorders>
          </w:tcPr>
          <w:p w:rsidR="003E398E" w:rsidRPr="00E83457"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DD69AB">
              <w:rPr>
                <w:rFonts w:ascii="GHEA Grapalat" w:hAnsi="GHEA Grapalat" w:cs="Sylfaen"/>
                <w:sz w:val="14"/>
                <w:szCs w:val="14"/>
              </w:rPr>
              <w:t>Сушеный молотый перец, сладкий, отборный или обычный, без посторонних примесей, в заводской герметичной упаковке, без разделения по весу.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12</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12</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15872310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лавровый лист</w:t>
            </w:r>
            <w:r>
              <w:rPr>
                <w:rFonts w:ascii="Arial" w:hAnsi="Arial" w:cs="Arial"/>
                <w:color w:val="000000"/>
                <w:sz w:val="20"/>
                <w:szCs w:val="20"/>
              </w:rPr>
              <w:t xml:space="preserve"> </w:t>
            </w:r>
            <w:r>
              <w:rPr>
                <w:rFonts w:ascii="Sylfaen" w:hAnsi="Sylfaen"/>
                <w:color w:val="000000"/>
                <w:sz w:val="20"/>
                <w:szCs w:val="20"/>
              </w:rPr>
              <w:t>сушеный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Высушенные лавровые листья, с целыми листьями, массовая доля влаги в листе не более 12%.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2"/>
                <w:szCs w:val="22"/>
              </w:rPr>
              <w:t>14</w:t>
            </w:r>
          </w:p>
        </w:tc>
        <w:tc>
          <w:tcPr>
            <w:tcW w:w="1276" w:type="dxa"/>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2"/>
                <w:szCs w:val="22"/>
              </w:rPr>
              <w:t>14</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03221410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Капуста</w:t>
            </w:r>
            <w:r>
              <w:rPr>
                <w:rFonts w:ascii="Calibri" w:hAnsi="Calibri"/>
                <w:color w:val="000000"/>
                <w:sz w:val="20"/>
                <w:szCs w:val="20"/>
              </w:rPr>
              <w:t xml:space="preserve"> </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474D"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950</w:t>
            </w:r>
          </w:p>
        </w:tc>
        <w:tc>
          <w:tcPr>
            <w:tcW w:w="1276" w:type="dxa"/>
            <w:tcBorders>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950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GHEA Grapalat" w:hAnsi="GHEA Grapalat"/>
                <w:color w:val="000000"/>
                <w:sz w:val="20"/>
                <w:szCs w:val="20"/>
              </w:rPr>
            </w:pPr>
            <w:r w:rsidRPr="0071110B">
              <w:rPr>
                <w:rFonts w:ascii="Calibri" w:hAnsi="Calibri"/>
                <w:color w:val="000000"/>
                <w:sz w:val="20"/>
                <w:szCs w:val="20"/>
              </w:rPr>
              <w:t>15311100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t>Картофель</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 xml:space="preserve">Раннеспелый или позднеспелый сорт, в зависимости от сезона, 1-го типа, не поврежден морозом, не проросший, круглый или овальный, без повреждений, диаметр узкой части не менее 4 см, чистота сорта не менее 90%, упаковка в тканевые, сетчатые или полимерные мешки. </w:t>
            </w:r>
            <w:r w:rsidRPr="00A50599">
              <w:rPr>
                <w:rFonts w:ascii="GHEA Grapalat" w:hAnsi="GHEA Grapalat" w:cs="Sylfaen"/>
                <w:sz w:val="14"/>
                <w:szCs w:val="14"/>
              </w:rPr>
              <w:lastRenderedPageBreak/>
              <w:t>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1800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Pr="00602AF2" w:rsidRDefault="003E398E" w:rsidP="00832374">
            <w:pPr>
              <w:jc w:val="center"/>
              <w:rPr>
                <w:rFonts w:ascii="GHEA Grapalat" w:hAnsi="GHEA Grapalat"/>
                <w:color w:val="000000"/>
                <w:sz w:val="20"/>
                <w:szCs w:val="20"/>
              </w:rPr>
            </w:pPr>
            <w:r>
              <w:rPr>
                <w:rFonts w:ascii="Calibri" w:hAnsi="Calibri"/>
                <w:color w:val="000000"/>
                <w:sz w:val="20"/>
                <w:szCs w:val="20"/>
              </w:rPr>
              <w:t>1800</w:t>
            </w:r>
          </w:p>
        </w:tc>
        <w:tc>
          <w:tcPr>
            <w:tcW w:w="1701" w:type="dxa"/>
          </w:tcPr>
          <w:p w:rsidR="003E398E" w:rsidRPr="00602AF2" w:rsidRDefault="003E398E" w:rsidP="00832374">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w:t>
            </w:r>
            <w:r>
              <w:rPr>
                <w:rFonts w:ascii="GHEA Grapalat" w:hAnsi="GHEA Grapalat" w:cs="Sylfaen"/>
                <w:sz w:val="16"/>
                <w:szCs w:val="16"/>
                <w:lang w:val="hy-AM"/>
              </w:rPr>
              <w:lastRenderedPageBreak/>
              <w:t>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15331167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смешанный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152F27" w:rsidRDefault="003E398E" w:rsidP="00832374">
            <w:pPr>
              <w:jc w:val="center"/>
              <w:rPr>
                <w:rFonts w:ascii="GHEA Grapalat" w:hAnsi="GHEA Grapalat" w:cs="Sylfaen"/>
                <w:color w:val="000000"/>
                <w:sz w:val="20"/>
                <w:szCs w:val="20"/>
                <w:lang w:val="hy-AM"/>
              </w:rPr>
            </w:pPr>
            <w:r w:rsidRPr="00A50599">
              <w:rPr>
                <w:rFonts w:ascii="GHEA Grapalat" w:hAnsi="GHEA Grapalat" w:cs="Sylfaen"/>
                <w:sz w:val="14"/>
                <w:szCs w:val="14"/>
              </w:rPr>
              <w:t>Свежий, в густом пучке из разных видов.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связь</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280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280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E83457"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sz w:val="20"/>
                <w:szCs w:val="20"/>
              </w:rPr>
              <w:t>03221420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Цветная капуста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sz w:val="20"/>
                <w:szCs w:val="20"/>
              </w:rPr>
            </w:pPr>
            <w:r w:rsidRPr="00E83457">
              <w:rPr>
                <w:rFonts w:ascii="GHEA Grapalat" w:hAnsi="GHEA Grapalat" w:cs="Sylfaen"/>
                <w:sz w:val="20"/>
                <w:szCs w:val="20"/>
              </w:rPr>
              <w:t>Цветная капуста</w:t>
            </w:r>
            <w:r w:rsidRPr="00E83457">
              <w:rPr>
                <w:rFonts w:ascii="GHEA Grapalat" w:hAnsi="GHEA Grapalat"/>
                <w:sz w:val="20"/>
                <w:szCs w:val="20"/>
              </w:rPr>
              <w:t xml:space="preserve"> </w:t>
            </w:r>
            <w:r w:rsidRPr="00E83457">
              <w:rPr>
                <w:rFonts w:ascii="GHEA Grapalat" w:hAnsi="GHEA Grapalat" w:cs="Sylfaen"/>
                <w:sz w:val="20"/>
                <w:szCs w:val="20"/>
              </w:rPr>
              <w:t>головы</w:t>
            </w:r>
            <w:r w:rsidRPr="00E83457">
              <w:rPr>
                <w:rFonts w:ascii="GHEA Grapalat" w:hAnsi="GHEA Grapalat"/>
                <w:sz w:val="20"/>
                <w:szCs w:val="20"/>
              </w:rPr>
              <w:t xml:space="preserve"> </w:t>
            </w:r>
            <w:proofErr w:type="gramStart"/>
            <w:r w:rsidRPr="00E83457">
              <w:rPr>
                <w:rFonts w:ascii="GHEA Grapalat" w:hAnsi="GHEA Grapalat" w:cs="Sylfaen"/>
                <w:sz w:val="20"/>
                <w:szCs w:val="20"/>
              </w:rPr>
              <w:t>свежий</w:t>
            </w:r>
            <w:r w:rsidRPr="00E83457">
              <w:rPr>
                <w:rFonts w:ascii="GHEA Grapalat" w:hAnsi="GHEA Grapalat"/>
                <w:sz w:val="20"/>
                <w:szCs w:val="20"/>
              </w:rPr>
              <w:t>,</w:t>
            </w:r>
            <w:r w:rsidRPr="00E83457">
              <w:rPr>
                <w:rFonts w:ascii="GHEA Grapalat" w:hAnsi="GHEA Grapalat" w:cs="Sylfaen"/>
                <w:sz w:val="20"/>
                <w:szCs w:val="20"/>
              </w:rPr>
              <w:t>чистый</w:t>
            </w:r>
            <w:proofErr w:type="gramEnd"/>
            <w:r w:rsidRPr="00E83457">
              <w:rPr>
                <w:rFonts w:ascii="GHEA Grapalat" w:hAnsi="GHEA Grapalat"/>
                <w:sz w:val="20"/>
                <w:szCs w:val="20"/>
              </w:rPr>
              <w:t>,</w:t>
            </w:r>
            <w:r w:rsidRPr="00E83457">
              <w:rPr>
                <w:rFonts w:ascii="GHEA Grapalat" w:hAnsi="GHEA Grapalat" w:cs="Sylfaen"/>
                <w:sz w:val="20"/>
                <w:szCs w:val="20"/>
              </w:rPr>
              <w:t>полный</w:t>
            </w:r>
            <w:r w:rsidRPr="00E83457">
              <w:rPr>
                <w:rFonts w:ascii="GHEA Grapalat" w:hAnsi="GHEA Grapalat"/>
                <w:sz w:val="20"/>
                <w:szCs w:val="20"/>
              </w:rPr>
              <w:t>,</w:t>
            </w:r>
            <w:r w:rsidRPr="00E83457">
              <w:rPr>
                <w:rFonts w:ascii="GHEA Grapalat" w:hAnsi="GHEA Grapalat" w:cs="Sylfaen"/>
                <w:sz w:val="20"/>
                <w:szCs w:val="20"/>
              </w:rPr>
              <w:t>белый</w:t>
            </w:r>
            <w:r w:rsidRPr="00E83457">
              <w:rPr>
                <w:rFonts w:ascii="GHEA Grapalat" w:hAnsi="GHEA Grapalat"/>
                <w:sz w:val="20"/>
                <w:szCs w:val="20"/>
              </w:rPr>
              <w:t>,</w:t>
            </w:r>
            <w:r w:rsidRPr="00E83457">
              <w:rPr>
                <w:rFonts w:ascii="GHEA Grapalat" w:hAnsi="GHEA Grapalat" w:cs="Sylfaen"/>
                <w:sz w:val="20"/>
                <w:szCs w:val="20"/>
              </w:rPr>
              <w:t>без</w:t>
            </w:r>
            <w:r w:rsidRPr="00E83457">
              <w:rPr>
                <w:rFonts w:ascii="GHEA Grapalat" w:hAnsi="GHEA Grapalat"/>
                <w:sz w:val="20"/>
                <w:szCs w:val="20"/>
              </w:rPr>
              <w:t xml:space="preserve"> </w:t>
            </w:r>
            <w:r w:rsidRPr="00E83457">
              <w:rPr>
                <w:rFonts w:ascii="GHEA Grapalat" w:hAnsi="GHEA Grapalat" w:cs="Sylfaen"/>
                <w:sz w:val="20"/>
                <w:szCs w:val="20"/>
              </w:rPr>
              <w:t>рана</w:t>
            </w:r>
            <w:r w:rsidRPr="00E83457">
              <w:rPr>
                <w:rFonts w:ascii="GHEA Grapalat" w:hAnsi="GHEA Grapalat"/>
                <w:sz w:val="20"/>
                <w:szCs w:val="20"/>
              </w:rPr>
              <w:t>,</w:t>
            </w:r>
            <w:r w:rsidRPr="00E83457">
              <w:rPr>
                <w:rFonts w:ascii="GHEA Grapalat" w:hAnsi="GHEA Grapalat" w:cs="Sylfaen"/>
                <w:sz w:val="20"/>
                <w:szCs w:val="20"/>
              </w:rPr>
              <w:t>без</w:t>
            </w:r>
            <w:r w:rsidRPr="00E83457">
              <w:rPr>
                <w:rFonts w:ascii="GHEA Grapalat" w:hAnsi="GHEA Grapalat"/>
                <w:sz w:val="20"/>
                <w:szCs w:val="20"/>
              </w:rPr>
              <w:t xml:space="preserve"> </w:t>
            </w:r>
            <w:r w:rsidRPr="00E83457">
              <w:rPr>
                <w:rFonts w:ascii="GHEA Grapalat" w:hAnsi="GHEA Grapalat" w:cs="Sylfaen"/>
                <w:sz w:val="20"/>
                <w:szCs w:val="20"/>
              </w:rPr>
              <w:t>сторона</w:t>
            </w:r>
            <w:r w:rsidRPr="00E83457">
              <w:rPr>
                <w:rFonts w:ascii="GHEA Grapalat" w:hAnsi="GHEA Grapalat"/>
                <w:sz w:val="20"/>
                <w:szCs w:val="20"/>
              </w:rPr>
              <w:t xml:space="preserve"> </w:t>
            </w:r>
            <w:r w:rsidRPr="00E83457">
              <w:rPr>
                <w:rFonts w:ascii="GHEA Grapalat" w:hAnsi="GHEA Grapalat" w:cs="Sylfaen"/>
                <w:sz w:val="20"/>
                <w:szCs w:val="20"/>
              </w:rPr>
              <w:t>запахов</w:t>
            </w:r>
            <w:r w:rsidRPr="00E83457">
              <w:rPr>
                <w:rFonts w:ascii="GHEA Grapalat" w:hAnsi="GHEA Grapalat"/>
                <w:sz w:val="20"/>
                <w:szCs w:val="20"/>
              </w:rPr>
              <w:t>,:</w:t>
            </w:r>
          </w:p>
          <w:p w:rsidR="003E398E" w:rsidRPr="00422F0D" w:rsidRDefault="003E398E" w:rsidP="00832374">
            <w:pPr>
              <w:jc w:val="center"/>
              <w:rPr>
                <w:rFonts w:ascii="GHEA Grapalat" w:hAnsi="GHEA Grapalat" w:cs="Sylfaen"/>
                <w:color w:val="000000"/>
                <w:sz w:val="20"/>
                <w:szCs w:val="20"/>
                <w:lang w:val="hy-AM"/>
              </w:rPr>
            </w:pPr>
            <w:r w:rsidRPr="00602AF2">
              <w:rPr>
                <w:rFonts w:ascii="GHEA Grapalat" w:hAnsi="GHEA Grapalat" w:cs="Sylfaen"/>
                <w:sz w:val="20"/>
                <w:szCs w:val="20"/>
              </w:rPr>
              <w:t xml:space="preserve">Безопасность в соответствии с требованиями Закона Республики Армения «О безопасности пищевых продуктов» и других нормативно-правовых актов и </w:t>
            </w:r>
            <w:proofErr w:type="gramStart"/>
            <w:r w:rsidRPr="00602AF2">
              <w:rPr>
                <w:rFonts w:ascii="GHEA Grapalat" w:hAnsi="GHEA Grapalat" w:cs="Sylfaen"/>
                <w:sz w:val="20"/>
                <w:szCs w:val="20"/>
              </w:rPr>
              <w:t>правил.</w:t>
            </w:r>
            <w:r w:rsidRPr="00E83457">
              <w:rPr>
                <w:rFonts w:ascii="GHEA Grapalat" w:hAnsi="GHEA Grapalat" w:cs="Tahoma"/>
                <w:sz w:val="20"/>
                <w:szCs w:val="20"/>
              </w:rPr>
              <w:t>.</w:t>
            </w:r>
            <w:proofErr w:type="gramEnd"/>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Морковь</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E83457"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1000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1000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proofErr w:type="gramStart"/>
            <w:r>
              <w:rPr>
                <w:rFonts w:ascii="Sylfaen" w:hAnsi="Sylfaen"/>
                <w:color w:val="000000"/>
                <w:sz w:val="20"/>
                <w:szCs w:val="20"/>
              </w:rPr>
              <w:t>Лук</w:t>
            </w:r>
            <w:r>
              <w:rPr>
                <w:rFonts w:ascii="Calibri" w:hAnsi="Calibri"/>
                <w:color w:val="000000"/>
                <w:sz w:val="20"/>
                <w:szCs w:val="20"/>
              </w:rPr>
              <w:t>,</w:t>
            </w:r>
            <w:r>
              <w:rPr>
                <w:rFonts w:ascii="Sylfaen" w:hAnsi="Sylfaen"/>
                <w:color w:val="000000"/>
                <w:sz w:val="20"/>
                <w:szCs w:val="20"/>
              </w:rPr>
              <w:t>голова</w:t>
            </w:r>
            <w:proofErr w:type="gramEnd"/>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160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160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Огурец (сезонный)</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s="Sylfaen"/>
                <w:sz w:val="20"/>
                <w:szCs w:val="20"/>
                <w:lang w:val="hy-AM"/>
              </w:rPr>
            </w:pPr>
            <w:r w:rsidRPr="00602AF2">
              <w:rPr>
                <w:rFonts w:ascii="GHEA Grapalat" w:hAnsi="GHEA Grapalat" w:cs="Sylfaen"/>
                <w:sz w:val="20"/>
                <w:szCs w:val="20"/>
              </w:rPr>
              <w:t>Выберите тип, свежий</w:t>
            </w:r>
          </w:p>
          <w:p w:rsidR="003E398E" w:rsidRPr="000F69D0" w:rsidRDefault="003E398E" w:rsidP="00832374">
            <w:pPr>
              <w:jc w:val="center"/>
              <w:rPr>
                <w:rFonts w:ascii="GHEA Grapalat" w:hAnsi="GHEA Grapalat" w:cs="Sylfaen"/>
                <w:color w:val="000000"/>
                <w:sz w:val="20"/>
                <w:szCs w:val="20"/>
                <w:lang w:val="hy-AM"/>
              </w:rPr>
            </w:pPr>
            <w:r w:rsidRPr="000F49FD">
              <w:rPr>
                <w:rFonts w:ascii="GHEA Grapalat" w:hAnsi="GHEA Grapalat" w:cs="Sylfaen"/>
                <w:sz w:val="20"/>
                <w:szCs w:val="20"/>
                <w:lang w:val="hy-AM"/>
              </w:rPr>
              <w:t>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сезонам:</w:t>
            </w:r>
            <w:r w:rsidRPr="000F69D0">
              <w:rPr>
                <w:rFonts w:ascii="GHEA Grapalat" w:hAnsi="GHEA Grapalat"/>
                <w:color w:val="C00000"/>
                <w:lang w:val="hy-AM"/>
              </w:rPr>
              <w:t>Апрель-ноябрь</w:t>
            </w:r>
            <w:r w:rsidRPr="000F49FD">
              <w:rPr>
                <w:rFonts w:ascii="GHEA Grapalat" w:hAnsi="GHEA Grapalat" w:cs="Sylfaen"/>
                <w:color w:val="FF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Помидоры (сезонные)</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w:t>
            </w:r>
            <w:proofErr w:type="gramStart"/>
            <w:r w:rsidRPr="00602AF2">
              <w:rPr>
                <w:rFonts w:ascii="GHEA Grapalat" w:hAnsi="GHEA Grapalat" w:cs="Sylfaen"/>
                <w:sz w:val="20"/>
                <w:szCs w:val="20"/>
              </w:rPr>
              <w:t>сезонам:</w:t>
            </w:r>
            <w:r w:rsidRPr="00954285">
              <w:rPr>
                <w:rFonts w:ascii="GHEA Grapalat" w:hAnsi="GHEA Grapalat"/>
                <w:color w:val="C00000"/>
              </w:rPr>
              <w:t>июль</w:t>
            </w:r>
            <w:proofErr w:type="gramEnd"/>
            <w:r w:rsidRPr="00954285">
              <w:rPr>
                <w:rFonts w:ascii="GHEA Grapalat" w:hAnsi="GHEA Grapalat"/>
                <w:color w:val="C00000"/>
              </w:rPr>
              <w:t>-ноябрь</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связь</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03221126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Тысяча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Свежий, плотный, кустистый.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Специи (сезонные)</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 xml:space="preserve">Свежие, отборные,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В зависимости от </w:t>
            </w:r>
            <w:proofErr w:type="gramStart"/>
            <w:r w:rsidRPr="00A50599">
              <w:rPr>
                <w:rFonts w:ascii="GHEA Grapalat" w:hAnsi="GHEA Grapalat" w:cs="Sylfaen"/>
                <w:sz w:val="14"/>
                <w:szCs w:val="14"/>
              </w:rPr>
              <w:t>сезона:</w:t>
            </w:r>
            <w:r w:rsidRPr="00954285">
              <w:rPr>
                <w:rFonts w:ascii="GHEA Grapalat" w:hAnsi="GHEA Grapalat"/>
                <w:color w:val="C00000"/>
              </w:rPr>
              <w:t>Апрель</w:t>
            </w:r>
            <w:proofErr w:type="gramEnd"/>
            <w:r w:rsidRPr="00954285">
              <w:rPr>
                <w:rFonts w:ascii="GHEA Grapalat" w:hAnsi="GHEA Grapalat"/>
                <w:color w:val="C00000"/>
              </w:rPr>
              <w:t>-ноябрь</w:t>
            </w:r>
            <w:r w:rsidRPr="00F424C0">
              <w:rPr>
                <w:rFonts w:ascii="GHEA Grapalat" w:hAnsi="GHEA Grapalat" w:cs="Sylfaen"/>
                <w:sz w:val="14"/>
                <w:szCs w:val="14"/>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Рука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300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03221430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Брокколи</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152F27" w:rsidRDefault="003E398E" w:rsidP="00832374">
            <w:pPr>
              <w:jc w:val="center"/>
              <w:rPr>
                <w:rFonts w:ascii="GHEA Grapalat" w:hAnsi="GHEA Grapalat"/>
                <w:sz w:val="20"/>
                <w:szCs w:val="20"/>
              </w:rPr>
            </w:pPr>
            <w:r w:rsidRPr="00152F27">
              <w:rPr>
                <w:rFonts w:ascii="GHEA Grapalat" w:hAnsi="GHEA Grapalat" w:cs="Sylfaen"/>
                <w:sz w:val="22"/>
                <w:szCs w:val="22"/>
              </w:rPr>
              <w:t>Брокколи</w:t>
            </w:r>
            <w:r w:rsidRPr="00152F27">
              <w:rPr>
                <w:rFonts w:ascii="GHEA Grapalat" w:hAnsi="GHEA Grapalat"/>
                <w:sz w:val="20"/>
                <w:szCs w:val="20"/>
              </w:rPr>
              <w:t xml:space="preserve"> </w:t>
            </w:r>
            <w:r w:rsidRPr="00152F27">
              <w:rPr>
                <w:rFonts w:ascii="GHEA Grapalat" w:hAnsi="GHEA Grapalat" w:cs="Sylfaen"/>
                <w:sz w:val="20"/>
                <w:szCs w:val="20"/>
              </w:rPr>
              <w:t>головы</w:t>
            </w:r>
            <w:r w:rsidRPr="00152F27">
              <w:rPr>
                <w:rFonts w:ascii="GHEA Grapalat" w:hAnsi="GHEA Grapalat"/>
                <w:sz w:val="20"/>
                <w:szCs w:val="20"/>
              </w:rPr>
              <w:t xml:space="preserve"> </w:t>
            </w:r>
            <w:proofErr w:type="gramStart"/>
            <w:r w:rsidRPr="00152F27">
              <w:rPr>
                <w:rFonts w:ascii="GHEA Grapalat" w:hAnsi="GHEA Grapalat" w:cs="Sylfaen"/>
                <w:sz w:val="20"/>
                <w:szCs w:val="20"/>
              </w:rPr>
              <w:t>свежий</w:t>
            </w:r>
            <w:r w:rsidRPr="00152F27">
              <w:rPr>
                <w:rFonts w:ascii="GHEA Grapalat" w:hAnsi="GHEA Grapalat"/>
                <w:sz w:val="20"/>
                <w:szCs w:val="20"/>
              </w:rPr>
              <w:t>,</w:t>
            </w:r>
            <w:r w:rsidRPr="00152F27">
              <w:rPr>
                <w:rFonts w:ascii="GHEA Grapalat" w:hAnsi="GHEA Grapalat" w:cs="Sylfaen"/>
                <w:sz w:val="20"/>
                <w:szCs w:val="20"/>
              </w:rPr>
              <w:t>чистый</w:t>
            </w:r>
            <w:proofErr w:type="gramEnd"/>
            <w:r w:rsidRPr="00152F27">
              <w:rPr>
                <w:rFonts w:ascii="GHEA Grapalat" w:hAnsi="GHEA Grapalat"/>
                <w:sz w:val="20"/>
                <w:szCs w:val="20"/>
              </w:rPr>
              <w:t>,</w:t>
            </w:r>
            <w:r w:rsidRPr="00152F27">
              <w:rPr>
                <w:rFonts w:ascii="GHEA Grapalat" w:hAnsi="GHEA Grapalat" w:cs="Sylfaen"/>
                <w:sz w:val="20"/>
                <w:szCs w:val="20"/>
              </w:rPr>
              <w:t>полный</w:t>
            </w:r>
            <w:r w:rsidRPr="00152F27">
              <w:rPr>
                <w:rFonts w:ascii="GHEA Grapalat" w:hAnsi="GHEA Grapalat"/>
                <w:sz w:val="20"/>
                <w:szCs w:val="20"/>
              </w:rPr>
              <w:t>,</w:t>
            </w:r>
            <w:r w:rsidRPr="00152F27">
              <w:rPr>
                <w:rFonts w:ascii="GHEA Grapalat" w:hAnsi="GHEA Grapalat" w:cs="Sylfaen"/>
                <w:sz w:val="20"/>
                <w:szCs w:val="20"/>
              </w:rPr>
              <w:t>зеленый</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рана</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сторона</w:t>
            </w:r>
            <w:r w:rsidRPr="00152F27">
              <w:rPr>
                <w:rFonts w:ascii="GHEA Grapalat" w:hAnsi="GHEA Grapalat"/>
                <w:sz w:val="20"/>
                <w:szCs w:val="20"/>
              </w:rPr>
              <w:t xml:space="preserve"> </w:t>
            </w:r>
            <w:r w:rsidRPr="00152F27">
              <w:rPr>
                <w:rFonts w:ascii="GHEA Grapalat" w:hAnsi="GHEA Grapalat" w:cs="Sylfaen"/>
                <w:sz w:val="20"/>
                <w:szCs w:val="20"/>
              </w:rPr>
              <w:t>запахов</w:t>
            </w:r>
            <w:r w:rsidRPr="00152F27">
              <w:rPr>
                <w:rFonts w:ascii="GHEA Grapalat" w:hAnsi="GHEA Grapalat"/>
                <w:sz w:val="20"/>
                <w:szCs w:val="20"/>
              </w:rPr>
              <w:t>:</w:t>
            </w:r>
          </w:p>
          <w:p w:rsidR="003E398E" w:rsidRPr="00602AF2" w:rsidRDefault="003E398E" w:rsidP="00832374">
            <w:pPr>
              <w:jc w:val="center"/>
              <w:rPr>
                <w:rFonts w:ascii="GHEA Grapalat" w:hAnsi="GHEA Grapalat" w:cs="Sylfaen"/>
                <w:color w:val="000000"/>
                <w:sz w:val="20"/>
                <w:szCs w:val="20"/>
              </w:rPr>
            </w:pPr>
            <w:r w:rsidRPr="00152F27">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450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450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03221130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Тыква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olor w:val="000000"/>
                <w:sz w:val="20"/>
                <w:szCs w:val="20"/>
                <w:lang w:val="hy-AM"/>
              </w:rPr>
            </w:pPr>
            <w:r>
              <w:rPr>
                <w:rFonts w:ascii="Sylfaen" w:hAnsi="Sylfaen"/>
                <w:color w:val="000000"/>
                <w:sz w:val="20"/>
                <w:szCs w:val="20"/>
              </w:rPr>
              <w:t>Тыква</w:t>
            </w:r>
            <w:r w:rsidRPr="00602AF2">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954285">
              <w:rPr>
                <w:rFonts w:ascii="GHEA Grapalat" w:hAnsi="GHEA Grapalat"/>
                <w:color w:val="C00000"/>
              </w:rPr>
              <w:t>Апрель-октябрь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135</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135</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03221122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Тыква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olor w:val="000000"/>
                <w:sz w:val="20"/>
                <w:szCs w:val="20"/>
                <w:lang w:val="hy-AM"/>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954285">
              <w:rPr>
                <w:rFonts w:ascii="GHEA Grapalat" w:hAnsi="GHEA Grapalat"/>
                <w:color w:val="C00000"/>
              </w:rPr>
              <w:t>Июнь-октябрь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110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110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03222128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Яблоко</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152F27" w:rsidRDefault="003E398E" w:rsidP="00832374">
            <w:pPr>
              <w:jc w:val="center"/>
              <w:rPr>
                <w:rFonts w:ascii="GHEA Grapalat" w:hAnsi="GHEA Grapalat" w:cs="Sylfaen"/>
                <w:color w:val="000000"/>
                <w:sz w:val="20"/>
                <w:szCs w:val="20"/>
                <w:lang w:val="hy-AM"/>
              </w:rPr>
            </w:pPr>
            <w:r w:rsidRPr="00602AF2">
              <w:rPr>
                <w:rFonts w:ascii="GHEA Grapalat" w:hAnsi="GHEA Grapalat"/>
                <w:sz w:val="20"/>
                <w:szCs w:val="20"/>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 xml:space="preserve">к </w:t>
            </w:r>
            <w:r w:rsidRPr="00602AF2">
              <w:rPr>
                <w:rFonts w:ascii="GHEA Grapalat" w:hAnsi="GHEA Grapalat" w:cs="Sylfaen"/>
                <w:color w:val="000000"/>
                <w:sz w:val="20"/>
                <w:szCs w:val="20"/>
                <w:lang w:val="hy-AM"/>
              </w:rPr>
              <w:lastRenderedPageBreak/>
              <w:t>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03222100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Банан</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422F0D" w:rsidRDefault="003E398E" w:rsidP="00832374">
            <w:pPr>
              <w:jc w:val="center"/>
              <w:rPr>
                <w:rFonts w:ascii="GHEA Grapalat" w:hAnsi="GHEA Grapalat" w:cs="Sylfaen"/>
                <w:color w:val="000000"/>
                <w:sz w:val="20"/>
                <w:szCs w:val="20"/>
                <w:lang w:val="hy-AM"/>
              </w:rPr>
            </w:pPr>
            <w:r w:rsidRPr="00602AF2">
              <w:rPr>
                <w:rFonts w:ascii="GHEA Grapalat" w:hAnsi="GHEA Grapalat"/>
                <w:sz w:val="20"/>
                <w:szCs w:val="20"/>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430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430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03222125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Клубника (сезонная)</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sz w:val="20"/>
                <w:szCs w:val="20"/>
              </w:rPr>
            </w:pPr>
            <w:r w:rsidRPr="00602AF2">
              <w:rPr>
                <w:rFonts w:ascii="GHEA Grapalat" w:hAnsi="GHEA Grapalat" w:cs="Sylfaen"/>
                <w:sz w:val="20"/>
                <w:szCs w:val="20"/>
              </w:rPr>
              <w:t>Клубника</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 xml:space="preserve">, </w:t>
            </w:r>
            <w:proofErr w:type="gramStart"/>
            <w:r w:rsidRPr="00602AF2">
              <w:rPr>
                <w:rFonts w:ascii="GHEA Grapalat" w:hAnsi="GHEA Grapalat"/>
                <w:sz w:val="20"/>
                <w:szCs w:val="20"/>
              </w:rPr>
              <w:t>выбирать ,</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3E398E" w:rsidRDefault="003E398E" w:rsidP="00832374">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3E398E" w:rsidRPr="00602AF2" w:rsidRDefault="003E398E" w:rsidP="00832374">
            <w:pPr>
              <w:jc w:val="center"/>
              <w:rPr>
                <w:rFonts w:ascii="GHEA Grapalat" w:hAnsi="GHEA Grapalat"/>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954285">
              <w:rPr>
                <w:rFonts w:ascii="GHEA Grapalat" w:hAnsi="GHEA Grapalat"/>
                <w:color w:val="C00000"/>
              </w:rPr>
              <w:t>Май-октябрь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50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50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03222126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Малина (сезонный сорт)</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s="Sylfaen"/>
                <w:sz w:val="20"/>
                <w:szCs w:val="20"/>
              </w:rPr>
            </w:pPr>
            <w:r w:rsidRPr="00602AF2">
              <w:rPr>
                <w:rFonts w:ascii="GHEA Grapalat" w:hAnsi="GHEA Grapalat" w:cs="Sylfaen"/>
                <w:sz w:val="20"/>
                <w:szCs w:val="20"/>
              </w:rPr>
              <w:t>Малина</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 xml:space="preserve">, </w:t>
            </w:r>
            <w:proofErr w:type="gramStart"/>
            <w:r w:rsidRPr="00602AF2">
              <w:rPr>
                <w:rFonts w:ascii="GHEA Grapalat" w:hAnsi="GHEA Grapalat"/>
                <w:sz w:val="20"/>
                <w:szCs w:val="20"/>
              </w:rPr>
              <w:t>выбирать ,</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3E398E" w:rsidRPr="00602AF2" w:rsidRDefault="003E398E" w:rsidP="00832374">
            <w:pPr>
              <w:jc w:val="center"/>
              <w:rPr>
                <w:rFonts w:ascii="GHEA Grapalat" w:hAnsi="GHEA Grapalat"/>
                <w:sz w:val="20"/>
                <w:szCs w:val="20"/>
              </w:rPr>
            </w:pPr>
            <w:r w:rsidRPr="00602AF2">
              <w:rPr>
                <w:rFonts w:ascii="GHEA Grapalat" w:hAnsi="GHEA Grapalat" w:cs="Sylfaen"/>
                <w:sz w:val="20"/>
                <w:szCs w:val="20"/>
              </w:rPr>
              <w:t xml:space="preserve">Безопасность в соответствии с требованиями Закона Республики Армения «О безопасности </w:t>
            </w:r>
            <w:r w:rsidRPr="00602AF2">
              <w:rPr>
                <w:rFonts w:ascii="GHEA Grapalat" w:hAnsi="GHEA Grapalat" w:cs="Sylfaen"/>
                <w:sz w:val="20"/>
                <w:szCs w:val="20"/>
              </w:rPr>
              <w:lastRenderedPageBreak/>
              <w:t>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954285">
              <w:rPr>
                <w:rFonts w:ascii="GHEA Grapalat" w:hAnsi="GHEA Grapalat"/>
                <w:color w:val="C00000"/>
              </w:rPr>
              <w:t>Июнь-октябрь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50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50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с момента вступления в силу до последнего рабочего дня декабря 2026 года </w:t>
            </w:r>
            <w:r w:rsidRPr="008415A3">
              <w:rPr>
                <w:rFonts w:ascii="GHEA Grapalat" w:hAnsi="GHEA Grapalat" w:cs="Sylfaen"/>
                <w:sz w:val="16"/>
                <w:szCs w:val="16"/>
                <w:lang w:val="hy-AM"/>
              </w:rPr>
              <w:lastRenderedPageBreak/>
              <w:t>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lastRenderedPageBreak/>
              <w:t>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03222131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Абрикос</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s="Sylfaen"/>
                <w:sz w:val="20"/>
                <w:szCs w:val="20"/>
              </w:rPr>
            </w:pPr>
            <w:r w:rsidRPr="00602AF2">
              <w:rPr>
                <w:rFonts w:ascii="GHEA Grapalat" w:hAnsi="GHEA Grapalat" w:cs="Sylfaen"/>
                <w:sz w:val="20"/>
                <w:szCs w:val="20"/>
              </w:rPr>
              <w:t>Абрикосы свежие, отборные, относятся к группе I,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w:t>
            </w:r>
          </w:p>
          <w:p w:rsidR="003E398E" w:rsidRDefault="003E398E" w:rsidP="00832374">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 xml:space="preserve">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220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220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15332412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Изюм</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Изготовлено из винограда, без косточек, натуральной сушки.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14</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14</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03222121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Мандарин</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По </w:t>
            </w:r>
            <w:proofErr w:type="gramStart"/>
            <w:r w:rsidRPr="00602AF2">
              <w:rPr>
                <w:rFonts w:ascii="GHEA Grapalat" w:hAnsi="GHEA Grapalat" w:cs="Sylfaen"/>
                <w:sz w:val="20"/>
                <w:szCs w:val="20"/>
              </w:rPr>
              <w:t>сезону:</w:t>
            </w:r>
            <w:r w:rsidRPr="00954285">
              <w:rPr>
                <w:rFonts w:ascii="GHEA Grapalat" w:hAnsi="GHEA Grapalat"/>
                <w:color w:val="C00000"/>
              </w:rPr>
              <w:t>Ноябрь</w:t>
            </w:r>
            <w:proofErr w:type="gramEnd"/>
            <w:r w:rsidRPr="00954285">
              <w:rPr>
                <w:rFonts w:ascii="GHEA Grapalat" w:hAnsi="GHEA Grapalat"/>
                <w:color w:val="C00000"/>
              </w:rPr>
              <w:t>-февраль</w:t>
            </w:r>
            <w:r w:rsidRPr="00602AF2">
              <w:rPr>
                <w:rFonts w:ascii="GHEA Grapalat" w:hAnsi="GHEA Grapalat" w:cs="Sylfaen"/>
                <w:sz w:val="20"/>
                <w:szCs w:val="20"/>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180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180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Sylfaen" w:hAnsi="Sylfaen"/>
                <w:color w:val="000000"/>
                <w:sz w:val="20"/>
                <w:szCs w:val="20"/>
              </w:rPr>
              <w:t>03222119</w:t>
            </w:r>
          </w:p>
        </w:tc>
        <w:tc>
          <w:tcPr>
            <w:tcW w:w="1417" w:type="dxa"/>
            <w:tcBorders>
              <w:top w:val="single" w:sz="4" w:space="0" w:color="auto"/>
              <w:left w:val="nil"/>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Апельсин</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s="Sylfaen"/>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3E398E" w:rsidRDefault="003E398E" w:rsidP="00832374">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954285" w:rsidRDefault="003E398E" w:rsidP="00832374">
            <w:pPr>
              <w:jc w:val="both"/>
              <w:rPr>
                <w:rFonts w:ascii="GHEA Grapalat" w:hAnsi="GHEA Grapalat"/>
                <w:color w:val="C00000"/>
              </w:rPr>
            </w:pPr>
            <w:r w:rsidRPr="00602AF2">
              <w:rPr>
                <w:rFonts w:ascii="GHEA Grapalat" w:hAnsi="GHEA Grapalat" w:cs="Sylfaen"/>
                <w:sz w:val="20"/>
                <w:szCs w:val="20"/>
              </w:rPr>
              <w:t xml:space="preserve">По </w:t>
            </w:r>
            <w:proofErr w:type="gramStart"/>
            <w:r w:rsidRPr="00602AF2">
              <w:rPr>
                <w:rFonts w:ascii="GHEA Grapalat" w:hAnsi="GHEA Grapalat" w:cs="Sylfaen"/>
                <w:sz w:val="20"/>
                <w:szCs w:val="20"/>
              </w:rPr>
              <w:t>сезонам:</w:t>
            </w:r>
            <w:r w:rsidRPr="00954285">
              <w:rPr>
                <w:rFonts w:ascii="GHEA Grapalat" w:hAnsi="GHEA Grapalat"/>
                <w:color w:val="C00000"/>
              </w:rPr>
              <w:t>Ноябрь</w:t>
            </w:r>
            <w:proofErr w:type="gramEnd"/>
            <w:r w:rsidRPr="00954285">
              <w:rPr>
                <w:rFonts w:ascii="GHEA Grapalat" w:hAnsi="GHEA Grapalat"/>
                <w:color w:val="C00000"/>
              </w:rPr>
              <w:t>-февраль</w:t>
            </w:r>
          </w:p>
          <w:p w:rsidR="003E398E" w:rsidRPr="00602AF2" w:rsidRDefault="003E398E" w:rsidP="00832374">
            <w:pPr>
              <w:jc w:val="center"/>
              <w:rPr>
                <w:rFonts w:ascii="GHEA Grapalat" w:hAnsi="GHEA Grapalat" w:cs="Sylfaen"/>
                <w:color w:val="000000"/>
                <w:sz w:val="20"/>
                <w:szCs w:val="20"/>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150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 xml:space="preserve">    03222118</w:t>
            </w:r>
          </w:p>
        </w:tc>
        <w:tc>
          <w:tcPr>
            <w:tcW w:w="1417" w:type="dxa"/>
            <w:tcBorders>
              <w:top w:val="single" w:sz="4" w:space="0" w:color="auto"/>
              <w:left w:val="nil"/>
              <w:bottom w:val="single" w:sz="4" w:space="0" w:color="auto"/>
              <w:right w:val="single" w:sz="8"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Лимон</w:t>
            </w:r>
          </w:p>
        </w:tc>
        <w:tc>
          <w:tcPr>
            <w:tcW w:w="993" w:type="dxa"/>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кусок</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210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210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auto"/>
              <w:left w:val="single" w:sz="4" w:space="0" w:color="000000"/>
              <w:bottom w:val="nil"/>
              <w:right w:val="single" w:sz="4" w:space="0" w:color="000000"/>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56</w:t>
            </w:r>
          </w:p>
        </w:tc>
        <w:tc>
          <w:tcPr>
            <w:tcW w:w="1134" w:type="dxa"/>
            <w:tcBorders>
              <w:top w:val="nil"/>
              <w:left w:val="nil"/>
              <w:bottom w:val="single" w:sz="4" w:space="0" w:color="auto"/>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03222134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olor w:val="000000"/>
                <w:sz w:val="20"/>
                <w:szCs w:val="20"/>
              </w:rPr>
              <w:t>слива</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Default="003E398E" w:rsidP="00832374">
            <w:pPr>
              <w:jc w:val="center"/>
              <w:rPr>
                <w:rFonts w:ascii="GHEA Grapalat" w:hAnsi="GHEA Grapalat" w:cs="Sylfaen"/>
                <w:sz w:val="20"/>
                <w:szCs w:val="20"/>
              </w:rPr>
            </w:pPr>
            <w:r w:rsidRPr="00602AF2">
              <w:rPr>
                <w:rFonts w:ascii="GHEA Grapalat" w:hAnsi="GHEA Grapalat" w:cs="Sylfaen"/>
                <w:sz w:val="20"/>
                <w:szCs w:val="20"/>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3E398E" w:rsidRPr="00602AF2" w:rsidRDefault="003E398E" w:rsidP="00832374">
            <w:pPr>
              <w:jc w:val="center"/>
              <w:rPr>
                <w:rFonts w:ascii="GHEA Grapalat" w:hAnsi="GHEA Grapalat" w:cs="Sylfaen"/>
                <w:color w:val="000000"/>
                <w:sz w:val="20"/>
                <w:szCs w:val="20"/>
              </w:rPr>
            </w:pPr>
            <w:r w:rsidRPr="00602AF2">
              <w:rPr>
                <w:rFonts w:ascii="GHEA Grapalat" w:hAnsi="GHEA Grapalat" w:cs="Sylfaen"/>
                <w:sz w:val="20"/>
                <w:szCs w:val="20"/>
              </w:rPr>
              <w:t xml:space="preserve">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w:t>
            </w:r>
            <w:r w:rsidRPr="00954285">
              <w:rPr>
                <w:rFonts w:ascii="GHEA Grapalat" w:hAnsi="GHEA Grapalat"/>
                <w:color w:val="C00000"/>
              </w:rPr>
              <w:t>июль</w:t>
            </w:r>
            <w:proofErr w:type="gramEnd"/>
            <w:r w:rsidRPr="00954285">
              <w:rPr>
                <w:rFonts w:ascii="GHEA Grapalat" w:hAnsi="GHEA Grapalat"/>
                <w:color w:val="C00000"/>
              </w:rPr>
              <w:t>-октябрь</w:t>
            </w:r>
            <w:r w:rsidRPr="00602AF2">
              <w:rPr>
                <w:rFonts w:ascii="GHEA Grapalat" w:hAnsi="GHEA Grapalat" w:cs="Sylfaen"/>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290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0"/>
                <w:szCs w:val="20"/>
              </w:rPr>
              <w:t>290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000000"/>
              <w:left w:val="single" w:sz="4" w:space="0" w:color="000000"/>
              <w:bottom w:val="nil"/>
              <w:right w:val="single" w:sz="4" w:space="0" w:color="000000"/>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58</w:t>
            </w:r>
          </w:p>
        </w:tc>
        <w:tc>
          <w:tcPr>
            <w:tcW w:w="1134" w:type="dxa"/>
            <w:tcBorders>
              <w:top w:val="single" w:sz="8" w:space="0" w:color="000000"/>
              <w:left w:val="nil"/>
              <w:bottom w:val="nil"/>
              <w:right w:val="single" w:sz="4" w:space="0" w:color="auto"/>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15331152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s="Sylfaen"/>
                <w:color w:val="000000"/>
                <w:sz w:val="22"/>
                <w:szCs w:val="22"/>
              </w:rPr>
              <w:t>Горох</w:t>
            </w:r>
          </w:p>
        </w:tc>
        <w:tc>
          <w:tcPr>
            <w:tcW w:w="993" w:type="dxa"/>
            <w:tcBorders>
              <w:left w:val="single" w:sz="4" w:space="0" w:color="auto"/>
            </w:tcBorders>
          </w:tcPr>
          <w:p w:rsidR="003E398E" w:rsidRPr="00602AF2" w:rsidRDefault="003E398E" w:rsidP="00832374">
            <w:pPr>
              <w:jc w:val="center"/>
              <w:rPr>
                <w:rFonts w:ascii="GHEA Grapalat" w:hAnsi="GHEA Grapalat"/>
                <w:sz w:val="20"/>
                <w:szCs w:val="20"/>
              </w:rPr>
            </w:pPr>
          </w:p>
        </w:tc>
        <w:tc>
          <w:tcPr>
            <w:tcW w:w="4961" w:type="dxa"/>
          </w:tcPr>
          <w:p w:rsidR="003E398E" w:rsidRPr="00602AF2" w:rsidRDefault="003E398E" w:rsidP="00832374">
            <w:pPr>
              <w:jc w:val="center"/>
              <w:rPr>
                <w:rFonts w:ascii="GHEA Grapalat" w:hAnsi="GHEA Grapalat" w:cs="Sylfaen"/>
                <w:color w:val="000000"/>
                <w:sz w:val="20"/>
                <w:szCs w:val="20"/>
              </w:rPr>
            </w:pPr>
            <w:r w:rsidRPr="00A50599">
              <w:rPr>
                <w:rFonts w:ascii="GHEA Grapalat" w:hAnsi="GHEA Grapalat" w:cs="Sylfaen"/>
                <w:sz w:val="14"/>
                <w:szCs w:val="14"/>
              </w:rPr>
              <w:t>Высокое качество, чистота, сухость, влажность не более 17%, без посторонних примесей. Безопасность и маркировка соответствуют требованиям Закона Республики Армения «О безопасности пищевых продуктов» и других нормативно-правовых актов и положений.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2"/>
                <w:szCs w:val="22"/>
              </w:rPr>
              <w:t>80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2"/>
                <w:szCs w:val="22"/>
              </w:rPr>
              <w:t>80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r w:rsidR="003E398E" w:rsidRPr="00602AF2" w:rsidTr="00832374">
        <w:trPr>
          <w:trHeight w:val="246"/>
        </w:trPr>
        <w:tc>
          <w:tcPr>
            <w:tcW w:w="851" w:type="dxa"/>
            <w:gridSpan w:val="2"/>
            <w:tcBorders>
              <w:top w:val="single" w:sz="4" w:space="0" w:color="000000"/>
              <w:left w:val="single" w:sz="4" w:space="0" w:color="000000"/>
              <w:bottom w:val="single" w:sz="4" w:space="0" w:color="000000"/>
              <w:right w:val="nil"/>
            </w:tcBorders>
            <w:shd w:val="clear" w:color="auto" w:fill="auto"/>
            <w:vAlign w:val="bottom"/>
          </w:tcPr>
          <w:p w:rsidR="003E398E" w:rsidRPr="0071110B" w:rsidRDefault="003E398E" w:rsidP="00832374">
            <w:pPr>
              <w:ind w:left="360"/>
              <w:jc w:val="center"/>
              <w:rPr>
                <w:rFonts w:ascii="GHEA Grapalat" w:hAnsi="GHEA Grapalat"/>
                <w:color w:val="000000"/>
                <w:sz w:val="20"/>
                <w:szCs w:val="20"/>
              </w:rPr>
            </w:pPr>
            <w:r w:rsidRPr="0071110B">
              <w:rPr>
                <w:rFonts w:ascii="Calibri" w:hAnsi="Calibri"/>
                <w:color w:val="000000"/>
                <w:sz w:val="20"/>
                <w:szCs w:val="20"/>
              </w:rPr>
              <w:t>59</w:t>
            </w:r>
          </w:p>
        </w:tc>
        <w:tc>
          <w:tcPr>
            <w:tcW w:w="1134" w:type="dxa"/>
            <w:tcBorders>
              <w:top w:val="single" w:sz="4" w:space="0" w:color="000000"/>
              <w:left w:val="single" w:sz="8" w:space="0" w:color="000000"/>
              <w:bottom w:val="single" w:sz="4" w:space="0" w:color="000000"/>
              <w:right w:val="single" w:sz="4" w:space="0" w:color="000000"/>
            </w:tcBorders>
            <w:shd w:val="clear" w:color="auto" w:fill="auto"/>
          </w:tcPr>
          <w:p w:rsidR="003E398E" w:rsidRPr="0071110B" w:rsidRDefault="003E398E" w:rsidP="00832374">
            <w:pPr>
              <w:jc w:val="center"/>
              <w:rPr>
                <w:rFonts w:ascii="Calibri" w:hAnsi="Calibri"/>
                <w:color w:val="000000"/>
                <w:sz w:val="20"/>
                <w:szCs w:val="20"/>
              </w:rPr>
            </w:pPr>
            <w:r w:rsidRPr="0071110B">
              <w:rPr>
                <w:rFonts w:ascii="Calibri" w:hAnsi="Calibri"/>
                <w:color w:val="000000"/>
                <w:sz w:val="20"/>
                <w:szCs w:val="20"/>
              </w:rPr>
              <w:t>15331168</w:t>
            </w:r>
          </w:p>
        </w:tc>
        <w:tc>
          <w:tcPr>
            <w:tcW w:w="1417" w:type="dxa"/>
            <w:tcBorders>
              <w:top w:val="single" w:sz="4" w:space="0" w:color="auto"/>
              <w:left w:val="nil"/>
              <w:bottom w:val="single" w:sz="8" w:space="0" w:color="000000"/>
              <w:right w:val="single" w:sz="8" w:space="0" w:color="000000"/>
            </w:tcBorders>
            <w:shd w:val="clear" w:color="auto" w:fill="auto"/>
            <w:vAlign w:val="center"/>
          </w:tcPr>
          <w:p w:rsidR="003E398E" w:rsidRPr="009A0572" w:rsidRDefault="003E398E" w:rsidP="00832374">
            <w:pPr>
              <w:jc w:val="center"/>
              <w:rPr>
                <w:rFonts w:ascii="GHEA Grapalat" w:hAnsi="GHEA Grapalat" w:cs="Arial"/>
                <w:bCs/>
                <w:sz w:val="22"/>
                <w:szCs w:val="22"/>
              </w:rPr>
            </w:pPr>
            <w:r>
              <w:rPr>
                <w:rFonts w:ascii="Sylfaen" w:hAnsi="Sylfaen" w:cs="Sylfaen"/>
                <w:color w:val="000000"/>
                <w:sz w:val="22"/>
                <w:szCs w:val="22"/>
              </w:rPr>
              <w:t>Баклажан</w:t>
            </w:r>
          </w:p>
        </w:tc>
        <w:tc>
          <w:tcPr>
            <w:tcW w:w="993" w:type="dxa"/>
          </w:tcPr>
          <w:p w:rsidR="003E398E" w:rsidRPr="00602AF2" w:rsidRDefault="003E398E" w:rsidP="00832374">
            <w:pPr>
              <w:jc w:val="center"/>
              <w:rPr>
                <w:rFonts w:ascii="GHEA Grapalat" w:hAnsi="GHEA Grapalat"/>
                <w:sz w:val="20"/>
                <w:szCs w:val="20"/>
              </w:rPr>
            </w:pPr>
          </w:p>
        </w:tc>
        <w:tc>
          <w:tcPr>
            <w:tcW w:w="4961" w:type="dxa"/>
          </w:tcPr>
          <w:p w:rsidR="003E398E" w:rsidRPr="00954285" w:rsidRDefault="003E398E" w:rsidP="00832374">
            <w:pPr>
              <w:jc w:val="both"/>
              <w:rPr>
                <w:rFonts w:ascii="GHEA Grapalat" w:hAnsi="GHEA Grapalat"/>
                <w:color w:val="C00000"/>
              </w:rPr>
            </w:pPr>
            <w:r w:rsidRPr="00A50599">
              <w:rPr>
                <w:rFonts w:ascii="GHEA Grapalat" w:hAnsi="GHEA Grapalat" w:cs="Sylfaen"/>
                <w:sz w:val="14"/>
                <w:szCs w:val="14"/>
              </w:rPr>
              <w:t xml:space="preserve">Свежие, цельные, чистые,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В зависимости от </w:t>
            </w:r>
            <w:proofErr w:type="gramStart"/>
            <w:r w:rsidRPr="00A50599">
              <w:rPr>
                <w:rFonts w:ascii="GHEA Grapalat" w:hAnsi="GHEA Grapalat" w:cs="Sylfaen"/>
                <w:sz w:val="14"/>
                <w:szCs w:val="14"/>
              </w:rPr>
              <w:t>сезона:</w:t>
            </w:r>
            <w:r w:rsidRPr="00954285">
              <w:rPr>
                <w:rFonts w:ascii="GHEA Grapalat" w:hAnsi="GHEA Grapalat"/>
                <w:color w:val="C00000"/>
              </w:rPr>
              <w:t>Апрель</w:t>
            </w:r>
            <w:proofErr w:type="gramEnd"/>
            <w:r w:rsidRPr="00954285">
              <w:rPr>
                <w:rFonts w:ascii="GHEA Grapalat" w:hAnsi="GHEA Grapalat"/>
                <w:color w:val="C00000"/>
              </w:rPr>
              <w:t>-сентябрь</w:t>
            </w:r>
          </w:p>
          <w:p w:rsidR="003E398E" w:rsidRPr="00602AF2" w:rsidRDefault="003E398E" w:rsidP="00832374">
            <w:pPr>
              <w:jc w:val="center"/>
              <w:rPr>
                <w:rFonts w:ascii="GHEA Grapalat" w:hAnsi="GHEA Grapalat" w:cs="Sylfaen"/>
                <w:color w:val="000000"/>
                <w:sz w:val="20"/>
                <w:szCs w:val="20"/>
              </w:rPr>
            </w:pPr>
            <w:proofErr w:type="gramStart"/>
            <w:r w:rsidRPr="00F424C0">
              <w:rPr>
                <w:rFonts w:ascii="GHEA Grapalat" w:hAnsi="GHEA Grapalat" w:cs="Sylfaen"/>
                <w:sz w:val="14"/>
                <w:szCs w:val="14"/>
              </w:rPr>
              <w:t>:</w:t>
            </w:r>
            <w:r w:rsidRPr="00602AF2">
              <w:rPr>
                <w:rFonts w:ascii="GHEA Grapalat" w:hAnsi="GHEA Grapalat" w:cs="Sylfaen"/>
                <w:color w:val="000000"/>
                <w:sz w:val="20"/>
                <w:szCs w:val="20"/>
                <w:lang w:val="hy-AM"/>
              </w:rPr>
              <w:t>Маркировка</w:t>
            </w:r>
            <w:proofErr w:type="gramEnd"/>
            <w:r w:rsidRPr="00602AF2">
              <w:rPr>
                <w:rFonts w:ascii="GHEA Grapalat" w:hAnsi="GHEA Grapalat" w:cs="Sylfaen"/>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3E398E" w:rsidRPr="00602AF2" w:rsidRDefault="003E398E" w:rsidP="00832374">
            <w:pPr>
              <w:jc w:val="center"/>
              <w:rPr>
                <w:rFonts w:ascii="GHEA Grapalat" w:hAnsi="GHEA Grapalat"/>
                <w:sz w:val="20"/>
                <w:szCs w:val="20"/>
              </w:rPr>
            </w:pPr>
          </w:p>
        </w:tc>
        <w:tc>
          <w:tcPr>
            <w:tcW w:w="567" w:type="dxa"/>
          </w:tcPr>
          <w:p w:rsidR="003E398E" w:rsidRPr="00602AF2" w:rsidRDefault="003E398E" w:rsidP="00832374">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2"/>
                <w:szCs w:val="22"/>
              </w:rPr>
              <w:t>80</w:t>
            </w:r>
          </w:p>
        </w:tc>
        <w:tc>
          <w:tcPr>
            <w:tcW w:w="1276" w:type="dxa"/>
            <w:tcBorders>
              <w:top w:val="single" w:sz="4" w:space="0" w:color="auto"/>
              <w:bottom w:val="single" w:sz="4" w:space="0" w:color="auto"/>
            </w:tcBorders>
          </w:tcPr>
          <w:p w:rsidR="003E398E" w:rsidRPr="0071110B" w:rsidRDefault="003E398E" w:rsidP="00832374">
            <w:pPr>
              <w:jc w:val="center"/>
              <w:rPr>
                <w:rFonts w:ascii="GHEA Grapalat" w:hAnsi="GHEA Grapalat" w:cs="Sylfaen"/>
                <w:sz w:val="18"/>
                <w:szCs w:val="18"/>
                <w:lang w:val="hy-AM"/>
              </w:rPr>
            </w:pPr>
            <w:r w:rsidRPr="0071110B">
              <w:rPr>
                <w:rFonts w:ascii="GHEA Grapalat" w:hAnsi="GHEA Grapalat"/>
                <w:sz w:val="18"/>
                <w:szCs w:val="18"/>
                <w:lang w:val="hy-AM"/>
              </w:rPr>
              <w:t>село Аралез ул. Туманяна 10</w:t>
            </w:r>
          </w:p>
        </w:tc>
        <w:tc>
          <w:tcPr>
            <w:tcW w:w="567" w:type="dxa"/>
            <w:tcBorders>
              <w:top w:val="nil"/>
              <w:left w:val="single" w:sz="4" w:space="0" w:color="auto"/>
              <w:bottom w:val="single" w:sz="4" w:space="0" w:color="auto"/>
              <w:right w:val="single" w:sz="4" w:space="0" w:color="auto"/>
            </w:tcBorders>
            <w:shd w:val="clear" w:color="000000" w:fill="FFFFFF"/>
            <w:vAlign w:val="center"/>
          </w:tcPr>
          <w:p w:rsidR="003E398E" w:rsidRDefault="003E398E" w:rsidP="00832374">
            <w:pPr>
              <w:jc w:val="center"/>
              <w:rPr>
                <w:rFonts w:ascii="Calibri" w:hAnsi="Calibri"/>
                <w:color w:val="000000"/>
                <w:sz w:val="18"/>
                <w:szCs w:val="18"/>
              </w:rPr>
            </w:pPr>
            <w:r>
              <w:rPr>
                <w:rFonts w:ascii="Calibri" w:hAnsi="Calibri"/>
                <w:color w:val="000000"/>
                <w:sz w:val="22"/>
                <w:szCs w:val="22"/>
              </w:rPr>
              <w:t>80</w:t>
            </w:r>
          </w:p>
        </w:tc>
        <w:tc>
          <w:tcPr>
            <w:tcW w:w="1701" w:type="dxa"/>
          </w:tcPr>
          <w:p w:rsidR="003E398E" w:rsidRDefault="003E398E" w:rsidP="00832374">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детском саду.</w:t>
            </w:r>
          </w:p>
        </w:tc>
      </w:tr>
    </w:tbl>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071D1C" w:rsidRPr="00B138F3" w:rsidRDefault="00071D1C" w:rsidP="00736151">
            <w:pPr>
              <w:widowControl w:val="0"/>
              <w:spacing w:after="160"/>
              <w:jc w:val="center"/>
              <w:rPr>
                <w:rFonts w:ascii="GHEA Grapalat" w:hAnsi="GHEA Grapalat"/>
              </w:rPr>
            </w:pP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531"/>
        <w:gridCol w:w="2137"/>
        <w:gridCol w:w="974"/>
        <w:gridCol w:w="987"/>
        <w:gridCol w:w="700"/>
        <w:gridCol w:w="844"/>
        <w:gridCol w:w="538"/>
        <w:gridCol w:w="606"/>
        <w:gridCol w:w="704"/>
        <w:gridCol w:w="832"/>
        <w:gridCol w:w="868"/>
        <w:gridCol w:w="853"/>
        <w:gridCol w:w="975"/>
        <w:gridCol w:w="854"/>
        <w:gridCol w:w="799"/>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65B43">
        <w:trPr>
          <w:trHeight w:val="747"/>
          <w:jc w:val="center"/>
        </w:trPr>
        <w:tc>
          <w:tcPr>
            <w:tcW w:w="17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3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34"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F0799E">
        <w:trPr>
          <w:trHeight w:val="594"/>
          <w:jc w:val="center"/>
        </w:trPr>
        <w:tc>
          <w:tcPr>
            <w:tcW w:w="1703" w:type="dxa"/>
          </w:tcPr>
          <w:p w:rsidR="00071D1C" w:rsidRPr="003773FD" w:rsidRDefault="00071D1C" w:rsidP="00D25086">
            <w:pPr>
              <w:widowControl w:val="0"/>
              <w:ind w:left="360"/>
              <w:jc w:val="center"/>
              <w:rPr>
                <w:rFonts w:ascii="GHEA Grapalat" w:hAnsi="GHEA Grapalat"/>
                <w:color w:val="FF0000"/>
                <w:sz w:val="16"/>
                <w:szCs w:val="16"/>
              </w:rPr>
            </w:pPr>
          </w:p>
        </w:tc>
        <w:tc>
          <w:tcPr>
            <w:tcW w:w="1531" w:type="dxa"/>
            <w:tcBorders>
              <w:bottom w:val="single" w:sz="4" w:space="0" w:color="auto"/>
            </w:tcBorders>
          </w:tcPr>
          <w:p w:rsidR="00071D1C" w:rsidRPr="003773FD" w:rsidRDefault="00071D1C" w:rsidP="00B46D58">
            <w:pPr>
              <w:widowControl w:val="0"/>
              <w:jc w:val="center"/>
              <w:rPr>
                <w:rFonts w:ascii="GHEA Grapalat" w:hAnsi="GHEA Grapalat"/>
                <w:color w:val="FF0000"/>
                <w:sz w:val="16"/>
                <w:szCs w:val="16"/>
              </w:rPr>
            </w:pPr>
          </w:p>
        </w:tc>
        <w:tc>
          <w:tcPr>
            <w:tcW w:w="2137" w:type="dxa"/>
            <w:tcBorders>
              <w:bottom w:val="single" w:sz="4" w:space="0" w:color="auto"/>
            </w:tcBorders>
          </w:tcPr>
          <w:p w:rsidR="00071D1C" w:rsidRPr="003773FD" w:rsidRDefault="00071D1C" w:rsidP="00B46D58">
            <w:pPr>
              <w:widowControl w:val="0"/>
              <w:jc w:val="center"/>
              <w:rPr>
                <w:rFonts w:ascii="GHEA Grapalat" w:hAnsi="GHEA Grapalat"/>
                <w:color w:val="FF0000"/>
                <w:sz w:val="16"/>
                <w:szCs w:val="16"/>
              </w:rPr>
            </w:pPr>
          </w:p>
        </w:tc>
        <w:tc>
          <w:tcPr>
            <w:tcW w:w="974" w:type="dxa"/>
            <w:vAlign w:val="center"/>
          </w:tcPr>
          <w:p w:rsidR="00071D1C" w:rsidRPr="00665B43" w:rsidRDefault="00071D1C" w:rsidP="00B46D58">
            <w:pPr>
              <w:widowControl w:val="0"/>
              <w:ind w:right="-7"/>
              <w:jc w:val="center"/>
              <w:rPr>
                <w:rFonts w:ascii="GHEA Grapalat" w:hAnsi="GHEA Grapalat"/>
                <w:sz w:val="16"/>
                <w:szCs w:val="16"/>
              </w:rPr>
            </w:pPr>
            <w:r w:rsidRPr="00665B43">
              <w:rPr>
                <w:rFonts w:ascii="GHEA Grapalat" w:hAnsi="GHEA Grapalat"/>
                <w:sz w:val="16"/>
                <w:szCs w:val="16"/>
              </w:rPr>
              <w:t>январь</w:t>
            </w:r>
          </w:p>
        </w:tc>
        <w:tc>
          <w:tcPr>
            <w:tcW w:w="987" w:type="dxa"/>
            <w:vAlign w:val="center"/>
          </w:tcPr>
          <w:p w:rsidR="00071D1C" w:rsidRPr="00665B43" w:rsidRDefault="00071D1C" w:rsidP="00B46D58">
            <w:pPr>
              <w:widowControl w:val="0"/>
              <w:ind w:right="-7"/>
              <w:jc w:val="center"/>
              <w:rPr>
                <w:rFonts w:ascii="GHEA Grapalat" w:hAnsi="GHEA Grapalat" w:cs="Sylfaen"/>
                <w:sz w:val="16"/>
                <w:szCs w:val="16"/>
              </w:rPr>
            </w:pPr>
            <w:r w:rsidRPr="00665B43">
              <w:rPr>
                <w:rFonts w:ascii="GHEA Grapalat" w:hAnsi="GHEA Grapalat"/>
                <w:sz w:val="16"/>
                <w:szCs w:val="16"/>
              </w:rPr>
              <w:t>февраль</w:t>
            </w:r>
          </w:p>
        </w:tc>
        <w:tc>
          <w:tcPr>
            <w:tcW w:w="70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9"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A519F" w:rsidRPr="00B138F3" w:rsidTr="00660EE4">
        <w:trPr>
          <w:trHeight w:val="594"/>
          <w:jc w:val="center"/>
        </w:trPr>
        <w:tc>
          <w:tcPr>
            <w:tcW w:w="1703" w:type="dxa"/>
            <w:tcBorders>
              <w:top w:val="nil"/>
              <w:left w:val="single" w:sz="4" w:space="0" w:color="000000"/>
              <w:bottom w:val="single" w:sz="4" w:space="0" w:color="auto"/>
              <w:right w:val="single" w:sz="4" w:space="0" w:color="000000"/>
            </w:tcBorders>
            <w:shd w:val="clear" w:color="auto" w:fill="auto"/>
            <w:vAlign w:val="bottom"/>
          </w:tcPr>
          <w:p w:rsidR="006A519F" w:rsidRPr="0071110B" w:rsidRDefault="006A519F" w:rsidP="006A519F">
            <w:pPr>
              <w:ind w:left="360"/>
              <w:jc w:val="center"/>
              <w:rPr>
                <w:rFonts w:ascii="GHEA Grapalat" w:hAnsi="GHEA Grapalat"/>
                <w:sz w:val="20"/>
                <w:szCs w:val="20"/>
              </w:rPr>
            </w:pPr>
            <w:r w:rsidRPr="0071110B">
              <w:rPr>
                <w:rFonts w:ascii="Calibri" w:hAnsi="Calibri"/>
                <w:color w:val="000000"/>
                <w:sz w:val="20"/>
                <w:szCs w:val="20"/>
              </w:rPr>
              <w:t>2</w:t>
            </w:r>
          </w:p>
        </w:tc>
        <w:tc>
          <w:tcPr>
            <w:tcW w:w="1531" w:type="dxa"/>
            <w:tcBorders>
              <w:top w:val="nil"/>
              <w:left w:val="nil"/>
              <w:bottom w:val="single" w:sz="4" w:space="0" w:color="auto"/>
              <w:right w:val="single" w:sz="8" w:space="0" w:color="auto"/>
            </w:tcBorders>
            <w:shd w:val="clear" w:color="auto" w:fill="auto"/>
          </w:tcPr>
          <w:p w:rsidR="006A519F" w:rsidRPr="0071110B" w:rsidRDefault="006A519F" w:rsidP="006A519F">
            <w:pPr>
              <w:jc w:val="center"/>
              <w:rPr>
                <w:rFonts w:ascii="GHEA Grapalat" w:hAnsi="GHEA Grapalat"/>
                <w:sz w:val="20"/>
                <w:szCs w:val="20"/>
              </w:rPr>
            </w:pPr>
            <w:r w:rsidRPr="0071110B">
              <w:rPr>
                <w:rFonts w:ascii="Calibri" w:hAnsi="Calibri"/>
                <w:color w:val="000000"/>
                <w:sz w:val="20"/>
                <w:szCs w:val="20"/>
              </w:rPr>
              <w:t>15811100</w:t>
            </w:r>
          </w:p>
        </w:tc>
        <w:tc>
          <w:tcPr>
            <w:tcW w:w="2137" w:type="dxa"/>
            <w:tcBorders>
              <w:top w:val="nil"/>
              <w:left w:val="nil"/>
              <w:bottom w:val="single" w:sz="4" w:space="0" w:color="auto"/>
              <w:right w:val="single" w:sz="8" w:space="0" w:color="auto"/>
            </w:tcBorders>
            <w:shd w:val="clear" w:color="auto" w:fill="auto"/>
            <w:vAlign w:val="center"/>
          </w:tcPr>
          <w:p w:rsidR="006A519F" w:rsidRPr="00602AF2" w:rsidRDefault="006A519F" w:rsidP="006A519F">
            <w:pPr>
              <w:jc w:val="center"/>
              <w:rPr>
                <w:rFonts w:ascii="GHEA Grapalat" w:hAnsi="GHEA Grapalat"/>
                <w:sz w:val="20"/>
                <w:szCs w:val="20"/>
              </w:rPr>
            </w:pPr>
            <w:r>
              <w:rPr>
                <w:rFonts w:ascii="Sylfaen" w:hAnsi="Sylfaen"/>
                <w:color w:val="000000"/>
                <w:sz w:val="20"/>
                <w:szCs w:val="20"/>
              </w:rPr>
              <w:t>Хлеб</w:t>
            </w:r>
            <w:r>
              <w:rPr>
                <w:rFonts w:ascii="Calibri" w:hAnsi="Calibri"/>
                <w:color w:val="000000"/>
                <w:sz w:val="20"/>
                <w:szCs w:val="20"/>
              </w:rPr>
              <w:t xml:space="preserve"> </w:t>
            </w:r>
          </w:p>
        </w:tc>
        <w:tc>
          <w:tcPr>
            <w:tcW w:w="974" w:type="dxa"/>
          </w:tcPr>
          <w:p w:rsidR="006A519F" w:rsidRPr="00665B43" w:rsidRDefault="006A519F" w:rsidP="006A519F">
            <w:r w:rsidRPr="00665B43">
              <w:rPr>
                <w:rFonts w:ascii="GHEA Grapalat" w:hAnsi="GHEA Grapalat"/>
                <w:sz w:val="16"/>
                <w:szCs w:val="16"/>
              </w:rPr>
              <w:t>... %</w:t>
            </w:r>
          </w:p>
        </w:tc>
        <w:tc>
          <w:tcPr>
            <w:tcW w:w="987" w:type="dxa"/>
          </w:tcPr>
          <w:p w:rsidR="006A519F" w:rsidRPr="00665B43" w:rsidRDefault="006A519F" w:rsidP="006A519F">
            <w:r w:rsidRPr="00665B43">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Sylfaen" w:hAnsi="Sylfaen"/>
                <w:color w:val="000000"/>
                <w:sz w:val="20"/>
                <w:szCs w:val="20"/>
              </w:rPr>
              <w:t>15821500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974" w:type="dxa"/>
          </w:tcPr>
          <w:p w:rsidR="006A519F" w:rsidRPr="00665B43" w:rsidRDefault="006A519F" w:rsidP="006A519F">
            <w:r w:rsidRPr="00665B43">
              <w:rPr>
                <w:rFonts w:ascii="GHEA Grapalat" w:hAnsi="GHEA Grapalat"/>
                <w:sz w:val="16"/>
                <w:szCs w:val="16"/>
              </w:rPr>
              <w:t>... %</w:t>
            </w:r>
          </w:p>
        </w:tc>
        <w:tc>
          <w:tcPr>
            <w:tcW w:w="987" w:type="dxa"/>
          </w:tcPr>
          <w:p w:rsidR="006A519F" w:rsidRPr="00665B43" w:rsidRDefault="006A519F" w:rsidP="006A519F">
            <w:r w:rsidRPr="00665B43">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15851100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Паста</w:t>
            </w:r>
          </w:p>
        </w:tc>
        <w:tc>
          <w:tcPr>
            <w:tcW w:w="974" w:type="dxa"/>
          </w:tcPr>
          <w:p w:rsidR="006A519F" w:rsidRPr="00665B43" w:rsidRDefault="006A519F" w:rsidP="006A519F">
            <w:r w:rsidRPr="00665B43">
              <w:rPr>
                <w:rFonts w:ascii="GHEA Grapalat" w:hAnsi="GHEA Grapalat"/>
                <w:sz w:val="16"/>
                <w:szCs w:val="16"/>
              </w:rPr>
              <w:t>... %</w:t>
            </w:r>
          </w:p>
        </w:tc>
        <w:tc>
          <w:tcPr>
            <w:tcW w:w="987" w:type="dxa"/>
          </w:tcPr>
          <w:p w:rsidR="006A519F" w:rsidRPr="00665B43" w:rsidRDefault="006A519F" w:rsidP="006A519F">
            <w:r w:rsidRPr="00665B43">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6</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lang w:val="hy-AM"/>
              </w:rPr>
            </w:pPr>
            <w:r w:rsidRPr="0071110B">
              <w:rPr>
                <w:rFonts w:ascii="Calibri" w:hAnsi="Calibri"/>
                <w:color w:val="000000"/>
                <w:sz w:val="20"/>
                <w:szCs w:val="20"/>
              </w:rPr>
              <w:t>15831000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Сахар</w:t>
            </w:r>
          </w:p>
        </w:tc>
        <w:tc>
          <w:tcPr>
            <w:tcW w:w="974" w:type="dxa"/>
          </w:tcPr>
          <w:p w:rsidR="006A519F" w:rsidRPr="00665B43" w:rsidRDefault="006A519F" w:rsidP="006A519F">
            <w:r w:rsidRPr="00665B43">
              <w:rPr>
                <w:rFonts w:ascii="GHEA Grapalat" w:hAnsi="GHEA Grapalat"/>
                <w:sz w:val="16"/>
                <w:szCs w:val="16"/>
              </w:rPr>
              <w:t>... %</w:t>
            </w:r>
          </w:p>
        </w:tc>
        <w:tc>
          <w:tcPr>
            <w:tcW w:w="987" w:type="dxa"/>
          </w:tcPr>
          <w:p w:rsidR="006A519F" w:rsidRPr="00665B43" w:rsidRDefault="006A519F" w:rsidP="006A519F">
            <w:r w:rsidRPr="00665B43">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7</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lang w:val="hy-AM"/>
              </w:rPr>
            </w:pPr>
            <w:r w:rsidRPr="0071110B">
              <w:rPr>
                <w:rFonts w:ascii="Calibri" w:hAnsi="Calibri"/>
                <w:color w:val="000000"/>
                <w:sz w:val="20"/>
                <w:szCs w:val="20"/>
              </w:rPr>
              <w:t>15531100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Масло</w:t>
            </w:r>
            <w:r>
              <w:rPr>
                <w:rFonts w:ascii="Calibri" w:hAnsi="Calibri"/>
                <w:color w:val="000000"/>
                <w:sz w:val="20"/>
                <w:szCs w:val="20"/>
              </w:rPr>
              <w:t xml:space="preserve"> </w:t>
            </w:r>
          </w:p>
        </w:tc>
        <w:tc>
          <w:tcPr>
            <w:tcW w:w="974" w:type="dxa"/>
          </w:tcPr>
          <w:p w:rsidR="006A519F" w:rsidRPr="00665B43" w:rsidRDefault="006A519F" w:rsidP="006A519F">
            <w:r w:rsidRPr="00665B43">
              <w:rPr>
                <w:rFonts w:ascii="GHEA Grapalat" w:hAnsi="GHEA Grapalat"/>
                <w:sz w:val="16"/>
                <w:szCs w:val="16"/>
              </w:rPr>
              <w:t>... %</w:t>
            </w:r>
          </w:p>
        </w:tc>
        <w:tc>
          <w:tcPr>
            <w:tcW w:w="987" w:type="dxa"/>
          </w:tcPr>
          <w:p w:rsidR="006A519F" w:rsidRPr="00665B43" w:rsidRDefault="006A519F" w:rsidP="006A519F">
            <w:r w:rsidRPr="00665B43">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8</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422F0D" w:rsidRDefault="006A519F" w:rsidP="006A519F">
            <w:pPr>
              <w:jc w:val="center"/>
              <w:rPr>
                <w:rFonts w:ascii="GHEA Grapalat" w:hAnsi="GHEA Grapalat"/>
                <w:color w:val="C00000"/>
                <w:sz w:val="20"/>
                <w:szCs w:val="20"/>
              </w:rPr>
            </w:pPr>
            <w:r w:rsidRPr="00422F0D">
              <w:rPr>
                <w:rFonts w:ascii="Calibri" w:hAnsi="Calibri"/>
                <w:color w:val="C00000"/>
                <w:sz w:val="20"/>
                <w:szCs w:val="20"/>
              </w:rPr>
              <w:t>15421100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422F0D" w:rsidRDefault="006A519F" w:rsidP="006A519F">
            <w:pPr>
              <w:jc w:val="center"/>
              <w:rPr>
                <w:rFonts w:ascii="GHEA Grapalat" w:hAnsi="GHEA Grapalat" w:cs="Sylfaen"/>
                <w:color w:val="C00000"/>
                <w:sz w:val="20"/>
                <w:szCs w:val="20"/>
              </w:rPr>
            </w:pPr>
            <w:r w:rsidRPr="00422F0D">
              <w:rPr>
                <w:rFonts w:ascii="Calibri" w:hAnsi="Calibri"/>
                <w:color w:val="C00000"/>
                <w:sz w:val="20"/>
                <w:szCs w:val="20"/>
              </w:rPr>
              <w:t xml:space="preserve"> </w:t>
            </w:r>
            <w:r w:rsidRPr="00422F0D">
              <w:rPr>
                <w:rFonts w:ascii="Sylfaen" w:hAnsi="Sylfaen"/>
                <w:color w:val="C00000"/>
                <w:sz w:val="20"/>
                <w:szCs w:val="20"/>
              </w:rPr>
              <w:t>Масло</w:t>
            </w:r>
            <w:r w:rsidRPr="00422F0D">
              <w:rPr>
                <w:rFonts w:ascii="Calibri" w:hAnsi="Calibri"/>
                <w:color w:val="C00000"/>
                <w:sz w:val="20"/>
                <w:szCs w:val="20"/>
              </w:rPr>
              <w:t>/</w:t>
            </w:r>
            <w:r w:rsidRPr="00422F0D">
              <w:rPr>
                <w:rFonts w:ascii="Sylfaen" w:hAnsi="Sylfaen"/>
                <w:color w:val="C00000"/>
                <w:sz w:val="20"/>
                <w:szCs w:val="20"/>
              </w:rPr>
              <w:t>кукуруза/</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lastRenderedPageBreak/>
              <w:t>11</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422F0D" w:rsidRDefault="006A519F" w:rsidP="006A519F">
            <w:pPr>
              <w:jc w:val="center"/>
              <w:rPr>
                <w:rFonts w:ascii="GHEA Grapalat" w:hAnsi="GHEA Grapalat"/>
                <w:sz w:val="20"/>
                <w:szCs w:val="20"/>
              </w:rPr>
            </w:pPr>
            <w:r w:rsidRPr="00422F0D">
              <w:rPr>
                <w:rFonts w:ascii="Calibri" w:hAnsi="Calibri"/>
                <w:sz w:val="20"/>
                <w:szCs w:val="20"/>
              </w:rPr>
              <w:t>15331153</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422F0D" w:rsidRDefault="006A519F" w:rsidP="006A519F">
            <w:pPr>
              <w:jc w:val="center"/>
              <w:rPr>
                <w:rFonts w:ascii="GHEA Grapalat" w:hAnsi="GHEA Grapalat" w:cs="Sylfaen"/>
                <w:sz w:val="20"/>
                <w:szCs w:val="20"/>
              </w:rPr>
            </w:pPr>
            <w:r w:rsidRPr="00422F0D">
              <w:rPr>
                <w:rFonts w:ascii="Sylfaen" w:hAnsi="Sylfaen"/>
                <w:sz w:val="20"/>
                <w:szCs w:val="20"/>
              </w:rPr>
              <w:t>Чечевица</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15331154</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полный</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nil"/>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Sylfaen" w:hAnsi="Sylfaen"/>
                <w:color w:val="000000"/>
                <w:sz w:val="20"/>
                <w:szCs w:val="20"/>
              </w:rPr>
              <w:t>15331151</w:t>
            </w:r>
          </w:p>
        </w:tc>
        <w:tc>
          <w:tcPr>
            <w:tcW w:w="2137" w:type="dxa"/>
            <w:tcBorders>
              <w:top w:val="single" w:sz="4" w:space="0" w:color="auto"/>
              <w:left w:val="nil"/>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Зернистая</w:t>
            </w:r>
            <w:r>
              <w:rPr>
                <w:rFonts w:ascii="Calibri" w:hAnsi="Calibri"/>
                <w:color w:val="000000"/>
                <w:sz w:val="20"/>
                <w:szCs w:val="20"/>
              </w:rPr>
              <w:t xml:space="preserve"> </w:t>
            </w:r>
            <w:r>
              <w:rPr>
                <w:rFonts w:ascii="Sylfaen" w:hAnsi="Sylfaen"/>
                <w:color w:val="000000"/>
                <w:sz w:val="20"/>
                <w:szCs w:val="20"/>
              </w:rPr>
              <w:t>бобы</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03142510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Яйцо</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16</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15111120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Говядина</w:t>
            </w:r>
            <w:r>
              <w:rPr>
                <w:rFonts w:ascii="Calibri" w:hAnsi="Calibri"/>
                <w:color w:val="000000"/>
                <w:sz w:val="20"/>
                <w:szCs w:val="20"/>
              </w:rPr>
              <w:t xml:space="preserve"> </w:t>
            </w:r>
            <w:r>
              <w:rPr>
                <w:rFonts w:ascii="Sylfaen" w:hAnsi="Sylfaen"/>
                <w:color w:val="000000"/>
                <w:sz w:val="20"/>
                <w:szCs w:val="20"/>
              </w:rPr>
              <w:t>мясо</w:t>
            </w:r>
            <w:r>
              <w:rPr>
                <w:rFonts w:ascii="Calibri" w:hAnsi="Calibri"/>
                <w:color w:val="000000"/>
                <w:sz w:val="20"/>
                <w:szCs w:val="20"/>
              </w:rPr>
              <w:t xml:space="preserve"> </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17</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15112160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Курица</w:t>
            </w:r>
            <w:r>
              <w:rPr>
                <w:rFonts w:ascii="Calibri" w:hAnsi="Calibri"/>
                <w:color w:val="000000"/>
                <w:sz w:val="20"/>
                <w:szCs w:val="20"/>
              </w:rPr>
              <w:t xml:space="preserve"> </w:t>
            </w:r>
            <w:r>
              <w:rPr>
                <w:rFonts w:ascii="Sylfaen" w:hAnsi="Sylfaen"/>
                <w:color w:val="000000"/>
                <w:sz w:val="20"/>
                <w:szCs w:val="20"/>
              </w:rPr>
              <w:t>грудное мясо</w:t>
            </w:r>
            <w:r>
              <w:rPr>
                <w:rFonts w:ascii="Calibri" w:hAnsi="Calibri"/>
                <w:color w:val="000000"/>
                <w:sz w:val="20"/>
                <w:szCs w:val="20"/>
              </w:rPr>
              <w:t xml:space="preserve"> </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18</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15541200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Сыр</w:t>
            </w:r>
            <w:r>
              <w:rPr>
                <w:rFonts w:ascii="Calibri" w:hAnsi="Calibri"/>
                <w:color w:val="000000"/>
                <w:sz w:val="20"/>
                <w:szCs w:val="20"/>
              </w:rPr>
              <w:t xml:space="preserve"> </w:t>
            </w:r>
            <w:r>
              <w:rPr>
                <w:rFonts w:ascii="Sylfaen" w:hAnsi="Sylfaen"/>
                <w:color w:val="000000"/>
                <w:sz w:val="20"/>
                <w:szCs w:val="20"/>
              </w:rPr>
              <w:t>бедный</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19</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15511100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Молоко</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20</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15551600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Йогурт</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21</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15512000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Любитель воды</w:t>
            </w:r>
            <w:r>
              <w:rPr>
                <w:rFonts w:ascii="Calibri" w:hAnsi="Calibri"/>
                <w:color w:val="000000"/>
                <w:sz w:val="20"/>
                <w:szCs w:val="20"/>
              </w:rPr>
              <w:t xml:space="preserve"> </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15542100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Творог</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15872400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Соль</w:t>
            </w:r>
            <w:r>
              <w:rPr>
                <w:rFonts w:ascii="Calibri" w:hAnsi="Calibri"/>
                <w:color w:val="000000"/>
                <w:sz w:val="20"/>
                <w:szCs w:val="20"/>
              </w:rPr>
              <w:t xml:space="preserve"> </w:t>
            </w:r>
            <w:r>
              <w:rPr>
                <w:rFonts w:ascii="Sylfaen" w:hAnsi="Sylfaen"/>
                <w:color w:val="000000"/>
                <w:sz w:val="20"/>
                <w:szCs w:val="20"/>
              </w:rPr>
              <w:t>еда</w:t>
            </w:r>
            <w:r>
              <w:rPr>
                <w:rFonts w:ascii="Calibri" w:hAnsi="Calibri"/>
                <w:color w:val="000000"/>
                <w:sz w:val="20"/>
                <w:szCs w:val="20"/>
              </w:rPr>
              <w:t xml:space="preserve"> </w:t>
            </w:r>
            <w:r>
              <w:rPr>
                <w:rFonts w:ascii="Sylfaen" w:hAnsi="Sylfaen"/>
                <w:color w:val="000000"/>
                <w:sz w:val="20"/>
                <w:szCs w:val="20"/>
              </w:rPr>
              <w:t>маленький</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15898000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Дрожжи</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15872600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Газировка</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422F0D" w:rsidRDefault="006A519F" w:rsidP="006A519F">
            <w:pPr>
              <w:ind w:left="360"/>
              <w:jc w:val="center"/>
              <w:rPr>
                <w:rFonts w:ascii="GHEA Grapalat" w:hAnsi="GHEA Grapalat"/>
                <w:sz w:val="20"/>
                <w:szCs w:val="20"/>
              </w:rPr>
            </w:pPr>
            <w:r w:rsidRPr="00422F0D">
              <w:rPr>
                <w:rFonts w:ascii="Calibri" w:hAnsi="Calibri"/>
                <w:sz w:val="20"/>
                <w:szCs w:val="20"/>
              </w:rPr>
              <w:t>26</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422F0D" w:rsidRDefault="006A519F" w:rsidP="006A519F">
            <w:pPr>
              <w:jc w:val="center"/>
              <w:rPr>
                <w:rFonts w:ascii="GHEA Grapalat" w:hAnsi="GHEA Grapalat"/>
                <w:sz w:val="20"/>
                <w:szCs w:val="20"/>
              </w:rPr>
            </w:pPr>
            <w:r w:rsidRPr="00422F0D">
              <w:rPr>
                <w:rFonts w:ascii="Calibri" w:hAnsi="Calibri"/>
                <w:sz w:val="20"/>
                <w:szCs w:val="20"/>
              </w:rPr>
              <w:t>15333100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422F0D" w:rsidRDefault="006A519F" w:rsidP="006A519F">
            <w:pPr>
              <w:jc w:val="center"/>
              <w:rPr>
                <w:rFonts w:ascii="GHEA Grapalat" w:hAnsi="GHEA Grapalat" w:cs="Sylfaen"/>
                <w:sz w:val="20"/>
                <w:szCs w:val="20"/>
              </w:rPr>
            </w:pPr>
            <w:r w:rsidRPr="00422F0D">
              <w:rPr>
                <w:rFonts w:ascii="Sylfaen" w:hAnsi="Sylfaen"/>
                <w:sz w:val="20"/>
                <w:szCs w:val="20"/>
              </w:rPr>
              <w:t>Помидор</w:t>
            </w:r>
            <w:r w:rsidRPr="00422F0D">
              <w:rPr>
                <w:rFonts w:ascii="Calibri" w:hAnsi="Calibri"/>
                <w:sz w:val="20"/>
                <w:szCs w:val="20"/>
              </w:rPr>
              <w:t xml:space="preserve"> </w:t>
            </w:r>
            <w:r w:rsidRPr="00422F0D">
              <w:rPr>
                <w:rFonts w:ascii="Sylfaen" w:hAnsi="Sylfaen"/>
                <w:sz w:val="20"/>
                <w:szCs w:val="20"/>
              </w:rPr>
              <w:t>вставить</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27</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lang w:val="hy-AM"/>
              </w:rPr>
            </w:pPr>
            <w:r w:rsidRPr="0071110B">
              <w:rPr>
                <w:rFonts w:ascii="Calibri" w:hAnsi="Calibri"/>
                <w:color w:val="000000"/>
                <w:sz w:val="20"/>
                <w:szCs w:val="20"/>
              </w:rPr>
              <w:t>15841100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Какао</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28</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15331180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Консервированный зеленый горошек</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29</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15331178</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консервированная кукуруза</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30</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15871256</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E83457" w:rsidRDefault="006A519F" w:rsidP="006A519F">
            <w:pPr>
              <w:jc w:val="center"/>
              <w:rPr>
                <w:rFonts w:ascii="GHEA Grapalat" w:hAnsi="GHEA Grapalat" w:cs="Sylfaen"/>
                <w:color w:val="000000"/>
                <w:sz w:val="20"/>
                <w:szCs w:val="20"/>
              </w:rPr>
            </w:pPr>
            <w:r w:rsidRPr="00E83457">
              <w:rPr>
                <w:rFonts w:ascii="Sylfaen" w:hAnsi="Sylfaen"/>
                <w:color w:val="000000"/>
                <w:sz w:val="20"/>
                <w:szCs w:val="20"/>
              </w:rPr>
              <w:t>Пряность/красный и черный</w:t>
            </w:r>
            <w:r w:rsidRPr="00E83457">
              <w:rPr>
                <w:rFonts w:ascii="Calibri" w:hAnsi="Calibri"/>
                <w:color w:val="000000"/>
                <w:sz w:val="20"/>
                <w:szCs w:val="20"/>
              </w:rPr>
              <w:t xml:space="preserve"> </w:t>
            </w:r>
            <w:r w:rsidRPr="00E83457">
              <w:rPr>
                <w:rFonts w:ascii="Sylfaen" w:hAnsi="Sylfaen"/>
                <w:color w:val="000000"/>
                <w:sz w:val="20"/>
                <w:szCs w:val="20"/>
              </w:rPr>
              <w:t>перец</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31</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15872310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лавровый лист</w:t>
            </w:r>
            <w:r>
              <w:rPr>
                <w:rFonts w:ascii="Arial" w:hAnsi="Arial" w:cs="Arial"/>
                <w:color w:val="000000"/>
                <w:sz w:val="20"/>
                <w:szCs w:val="20"/>
              </w:rPr>
              <w:t xml:space="preserve"> </w:t>
            </w:r>
            <w:r>
              <w:rPr>
                <w:rFonts w:ascii="Sylfaen" w:hAnsi="Sylfaen"/>
                <w:color w:val="000000"/>
                <w:sz w:val="20"/>
                <w:szCs w:val="20"/>
              </w:rPr>
              <w:t>сушеный</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lastRenderedPageBreak/>
              <w:t>32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03221410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Капуста</w:t>
            </w:r>
            <w:r>
              <w:rPr>
                <w:rFonts w:ascii="Calibri" w:hAnsi="Calibri"/>
                <w:color w:val="000000"/>
                <w:sz w:val="20"/>
                <w:szCs w:val="20"/>
              </w:rPr>
              <w:t xml:space="preserve"> </w:t>
            </w:r>
          </w:p>
        </w:tc>
        <w:tc>
          <w:tcPr>
            <w:tcW w:w="974" w:type="dxa"/>
          </w:tcPr>
          <w:p w:rsidR="006A519F" w:rsidRDefault="006A519F" w:rsidP="006A519F">
            <w:r w:rsidRPr="00824B79">
              <w:rPr>
                <w:rFonts w:ascii="GHEA Grapalat" w:hAnsi="GHEA Grapalat"/>
                <w:sz w:val="16"/>
                <w:szCs w:val="16"/>
              </w:rPr>
              <w:t>... %</w:t>
            </w:r>
          </w:p>
        </w:tc>
        <w:tc>
          <w:tcPr>
            <w:tcW w:w="987" w:type="dxa"/>
          </w:tcPr>
          <w:p w:rsidR="006A519F" w:rsidRDefault="006A519F" w:rsidP="006A519F">
            <w:r w:rsidRPr="00824B79">
              <w:rPr>
                <w:rFonts w:ascii="GHEA Grapalat" w:hAnsi="GHEA Grapalat"/>
                <w:sz w:val="16"/>
                <w:szCs w:val="16"/>
              </w:rPr>
              <w:t>... %</w:t>
            </w:r>
          </w:p>
        </w:tc>
        <w:tc>
          <w:tcPr>
            <w:tcW w:w="700" w:type="dxa"/>
          </w:tcPr>
          <w:p w:rsidR="006A519F" w:rsidRDefault="006A519F" w:rsidP="006A519F">
            <w:r w:rsidRPr="00824B79">
              <w:rPr>
                <w:rFonts w:ascii="GHEA Grapalat" w:hAnsi="GHEA Grapalat"/>
                <w:sz w:val="16"/>
                <w:szCs w:val="16"/>
              </w:rPr>
              <w:t>... %</w:t>
            </w:r>
          </w:p>
        </w:tc>
        <w:tc>
          <w:tcPr>
            <w:tcW w:w="844" w:type="dxa"/>
          </w:tcPr>
          <w:p w:rsidR="006A519F" w:rsidRDefault="006A519F" w:rsidP="006A519F">
            <w:r w:rsidRPr="00824B79">
              <w:rPr>
                <w:rFonts w:ascii="GHEA Grapalat" w:hAnsi="GHEA Grapalat"/>
                <w:sz w:val="16"/>
                <w:szCs w:val="16"/>
              </w:rPr>
              <w:t>... %</w:t>
            </w:r>
          </w:p>
        </w:tc>
        <w:tc>
          <w:tcPr>
            <w:tcW w:w="538" w:type="dxa"/>
          </w:tcPr>
          <w:p w:rsidR="006A519F" w:rsidRDefault="006A519F" w:rsidP="006A519F">
            <w:r w:rsidRPr="00824B79">
              <w:rPr>
                <w:rFonts w:ascii="GHEA Grapalat" w:hAnsi="GHEA Grapalat"/>
                <w:sz w:val="16"/>
                <w:szCs w:val="16"/>
              </w:rPr>
              <w:t>... %</w:t>
            </w:r>
          </w:p>
        </w:tc>
        <w:tc>
          <w:tcPr>
            <w:tcW w:w="606" w:type="dxa"/>
          </w:tcPr>
          <w:p w:rsidR="006A519F" w:rsidRDefault="006A519F" w:rsidP="006A519F">
            <w:r w:rsidRPr="00824B79">
              <w:rPr>
                <w:rFonts w:ascii="GHEA Grapalat" w:hAnsi="GHEA Grapalat"/>
                <w:sz w:val="16"/>
                <w:szCs w:val="16"/>
              </w:rPr>
              <w:t>... %</w:t>
            </w:r>
          </w:p>
        </w:tc>
        <w:tc>
          <w:tcPr>
            <w:tcW w:w="704" w:type="dxa"/>
          </w:tcPr>
          <w:p w:rsidR="006A519F" w:rsidRDefault="006A519F" w:rsidP="006A519F">
            <w:r w:rsidRPr="00824B79">
              <w:rPr>
                <w:rFonts w:ascii="GHEA Grapalat" w:hAnsi="GHEA Grapalat"/>
                <w:sz w:val="16"/>
                <w:szCs w:val="16"/>
              </w:rPr>
              <w:t>... %</w:t>
            </w:r>
          </w:p>
        </w:tc>
        <w:tc>
          <w:tcPr>
            <w:tcW w:w="832" w:type="dxa"/>
          </w:tcPr>
          <w:p w:rsidR="006A519F" w:rsidRDefault="006A519F" w:rsidP="006A519F">
            <w:r w:rsidRPr="00824B79">
              <w:rPr>
                <w:rFonts w:ascii="GHEA Grapalat" w:hAnsi="GHEA Grapalat"/>
                <w:sz w:val="16"/>
                <w:szCs w:val="16"/>
              </w:rPr>
              <w:t>... %</w:t>
            </w:r>
          </w:p>
        </w:tc>
        <w:tc>
          <w:tcPr>
            <w:tcW w:w="868" w:type="dxa"/>
          </w:tcPr>
          <w:p w:rsidR="006A519F" w:rsidRDefault="006A519F" w:rsidP="006A519F">
            <w:r w:rsidRPr="00824B79">
              <w:rPr>
                <w:rFonts w:ascii="GHEA Grapalat" w:hAnsi="GHEA Grapalat"/>
                <w:sz w:val="16"/>
                <w:szCs w:val="16"/>
              </w:rPr>
              <w:t>... %</w:t>
            </w:r>
          </w:p>
        </w:tc>
        <w:tc>
          <w:tcPr>
            <w:tcW w:w="853" w:type="dxa"/>
          </w:tcPr>
          <w:p w:rsidR="006A519F" w:rsidRDefault="006A519F" w:rsidP="006A519F">
            <w:r w:rsidRPr="00824B79">
              <w:rPr>
                <w:rFonts w:ascii="GHEA Grapalat" w:hAnsi="GHEA Grapalat"/>
                <w:sz w:val="16"/>
                <w:szCs w:val="16"/>
              </w:rPr>
              <w:t>... %</w:t>
            </w:r>
          </w:p>
        </w:tc>
        <w:tc>
          <w:tcPr>
            <w:tcW w:w="975" w:type="dxa"/>
          </w:tcPr>
          <w:p w:rsidR="006A519F" w:rsidRDefault="006A519F" w:rsidP="006A519F">
            <w:r w:rsidRPr="00824B79">
              <w:rPr>
                <w:rFonts w:ascii="GHEA Grapalat" w:hAnsi="GHEA Grapalat"/>
                <w:sz w:val="16"/>
                <w:szCs w:val="16"/>
              </w:rPr>
              <w:t>... %</w:t>
            </w:r>
          </w:p>
        </w:tc>
        <w:tc>
          <w:tcPr>
            <w:tcW w:w="854" w:type="dxa"/>
          </w:tcPr>
          <w:p w:rsidR="006A519F" w:rsidRDefault="006A519F" w:rsidP="006A519F">
            <w:r w:rsidRPr="00824B79">
              <w:rPr>
                <w:rFonts w:ascii="GHEA Grapalat" w:hAnsi="GHEA Grapalat"/>
                <w:sz w:val="16"/>
                <w:szCs w:val="16"/>
              </w:rPr>
              <w:t>... %</w:t>
            </w:r>
          </w:p>
        </w:tc>
        <w:tc>
          <w:tcPr>
            <w:tcW w:w="799" w:type="dxa"/>
          </w:tcPr>
          <w:p w:rsidR="006A519F" w:rsidRDefault="006A519F" w:rsidP="006A519F">
            <w:r w:rsidRPr="00824B79">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GHEA Grapalat" w:hAnsi="GHEA Grapalat"/>
                <w:color w:val="000000"/>
                <w:sz w:val="20"/>
                <w:szCs w:val="20"/>
              </w:rPr>
            </w:pPr>
            <w:r w:rsidRPr="0071110B">
              <w:rPr>
                <w:rFonts w:ascii="Calibri" w:hAnsi="Calibri"/>
                <w:color w:val="000000"/>
                <w:sz w:val="20"/>
                <w:szCs w:val="20"/>
              </w:rPr>
              <w:t>15311100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602AF2" w:rsidRDefault="006A519F" w:rsidP="006A519F">
            <w:pPr>
              <w:jc w:val="center"/>
              <w:rPr>
                <w:rFonts w:ascii="GHEA Grapalat" w:hAnsi="GHEA Grapalat" w:cs="Sylfaen"/>
                <w:color w:val="000000"/>
                <w:sz w:val="20"/>
                <w:szCs w:val="20"/>
              </w:rPr>
            </w:pPr>
            <w:r>
              <w:rPr>
                <w:rFonts w:ascii="Sylfaen" w:hAnsi="Sylfaen"/>
                <w:color w:val="000000"/>
                <w:sz w:val="20"/>
                <w:szCs w:val="20"/>
              </w:rPr>
              <w:t>Картофель</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15331167</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смешанный</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sz w:val="20"/>
                <w:szCs w:val="20"/>
              </w:rPr>
              <w:t>03221420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Цветная капуста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36</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03221110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Морковь</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37</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03221111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proofErr w:type="gramStart"/>
            <w:r>
              <w:rPr>
                <w:rFonts w:ascii="Sylfaen" w:hAnsi="Sylfaen"/>
                <w:color w:val="000000"/>
                <w:sz w:val="20"/>
                <w:szCs w:val="20"/>
              </w:rPr>
              <w:t>Лук</w:t>
            </w:r>
            <w:r>
              <w:rPr>
                <w:rFonts w:ascii="Calibri" w:hAnsi="Calibri"/>
                <w:color w:val="000000"/>
                <w:sz w:val="20"/>
                <w:szCs w:val="20"/>
              </w:rPr>
              <w:t>,</w:t>
            </w:r>
            <w:r>
              <w:rPr>
                <w:rFonts w:ascii="Sylfaen" w:hAnsi="Sylfaen"/>
                <w:color w:val="000000"/>
                <w:sz w:val="20"/>
                <w:szCs w:val="20"/>
              </w:rPr>
              <w:t>голова</w:t>
            </w:r>
            <w:proofErr w:type="gramEnd"/>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38</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03221124</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Огурец (сезонный)</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39</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03221121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Помидоры (сезонные)</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nil"/>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40</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03221126</w:t>
            </w:r>
          </w:p>
        </w:tc>
        <w:tc>
          <w:tcPr>
            <w:tcW w:w="2137" w:type="dxa"/>
            <w:tcBorders>
              <w:top w:val="single" w:sz="4" w:space="0" w:color="auto"/>
              <w:left w:val="nil"/>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Тысяча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41</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03221120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Специи (сезонные)</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Рука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03221430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Брокколи</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03221130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Тыква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03221122</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Тыква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46</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03222128</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Яблоко</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47</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03222100</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Банан</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48</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03222125</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Клубника (сезонная)</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nil"/>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49</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03222126</w:t>
            </w:r>
          </w:p>
        </w:tc>
        <w:tc>
          <w:tcPr>
            <w:tcW w:w="2137" w:type="dxa"/>
            <w:tcBorders>
              <w:top w:val="single" w:sz="4" w:space="0" w:color="auto"/>
              <w:left w:val="nil"/>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Малина (сезонный сорт)</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51</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03222131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Абрикос</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15332412</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Изюм</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03222121</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Мандарин</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single" w:sz="4" w:space="0" w:color="auto"/>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lastRenderedPageBreak/>
              <w:t>54</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Sylfaen" w:hAnsi="Sylfaen"/>
                <w:color w:val="000000"/>
                <w:sz w:val="20"/>
                <w:szCs w:val="20"/>
              </w:rPr>
              <w:t>03222119</w:t>
            </w:r>
          </w:p>
        </w:tc>
        <w:tc>
          <w:tcPr>
            <w:tcW w:w="2137" w:type="dxa"/>
            <w:tcBorders>
              <w:top w:val="single" w:sz="4" w:space="0" w:color="auto"/>
              <w:left w:val="nil"/>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Апельсин</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auto"/>
              <w:bottom w:val="single" w:sz="4" w:space="0" w:color="auto"/>
              <w:right w:val="nil"/>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 xml:space="preserve">    03222118</w:t>
            </w:r>
          </w:p>
        </w:tc>
        <w:tc>
          <w:tcPr>
            <w:tcW w:w="2137" w:type="dxa"/>
            <w:tcBorders>
              <w:top w:val="single" w:sz="4" w:space="0" w:color="auto"/>
              <w:left w:val="nil"/>
              <w:bottom w:val="single" w:sz="4" w:space="0" w:color="auto"/>
              <w:right w:val="single" w:sz="8"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Лимон</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auto"/>
              <w:left w:val="single" w:sz="4" w:space="0" w:color="000000"/>
              <w:bottom w:val="nil"/>
              <w:right w:val="single" w:sz="4" w:space="0" w:color="000000"/>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56</w:t>
            </w:r>
          </w:p>
        </w:tc>
        <w:tc>
          <w:tcPr>
            <w:tcW w:w="1531" w:type="dxa"/>
            <w:tcBorders>
              <w:top w:val="nil"/>
              <w:left w:val="nil"/>
              <w:bottom w:val="single" w:sz="4" w:space="0" w:color="auto"/>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03222134</w:t>
            </w:r>
          </w:p>
        </w:tc>
        <w:tc>
          <w:tcPr>
            <w:tcW w:w="2137" w:type="dxa"/>
            <w:tcBorders>
              <w:top w:val="single" w:sz="4" w:space="0" w:color="auto"/>
              <w:left w:val="nil"/>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olor w:val="000000"/>
                <w:sz w:val="20"/>
                <w:szCs w:val="20"/>
              </w:rPr>
              <w:t>слива</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000000"/>
              <w:left w:val="single" w:sz="4" w:space="0" w:color="000000"/>
              <w:bottom w:val="nil"/>
              <w:right w:val="single" w:sz="4" w:space="0" w:color="000000"/>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58</w:t>
            </w:r>
          </w:p>
        </w:tc>
        <w:tc>
          <w:tcPr>
            <w:tcW w:w="1531" w:type="dxa"/>
            <w:tcBorders>
              <w:top w:val="single" w:sz="8" w:space="0" w:color="000000"/>
              <w:left w:val="nil"/>
              <w:bottom w:val="nil"/>
              <w:right w:val="single" w:sz="4" w:space="0" w:color="auto"/>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15331152</w:t>
            </w: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s="Sylfaen"/>
                <w:color w:val="000000"/>
                <w:sz w:val="22"/>
                <w:szCs w:val="22"/>
              </w:rPr>
              <w:t>Горох</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r w:rsidR="006A519F" w:rsidRPr="00B138F3" w:rsidTr="00660EE4">
        <w:trPr>
          <w:trHeight w:val="404"/>
          <w:jc w:val="center"/>
        </w:trPr>
        <w:tc>
          <w:tcPr>
            <w:tcW w:w="1703" w:type="dxa"/>
            <w:tcBorders>
              <w:top w:val="single" w:sz="4" w:space="0" w:color="000000"/>
              <w:left w:val="single" w:sz="4" w:space="0" w:color="000000"/>
              <w:bottom w:val="single" w:sz="4" w:space="0" w:color="000000"/>
              <w:right w:val="nil"/>
            </w:tcBorders>
            <w:shd w:val="clear" w:color="auto" w:fill="auto"/>
            <w:vAlign w:val="bottom"/>
          </w:tcPr>
          <w:p w:rsidR="006A519F" w:rsidRPr="0071110B" w:rsidRDefault="006A519F" w:rsidP="006A519F">
            <w:pPr>
              <w:ind w:left="360"/>
              <w:jc w:val="center"/>
              <w:rPr>
                <w:rFonts w:ascii="GHEA Grapalat" w:hAnsi="GHEA Grapalat"/>
                <w:color w:val="000000"/>
                <w:sz w:val="20"/>
                <w:szCs w:val="20"/>
              </w:rPr>
            </w:pPr>
            <w:r w:rsidRPr="0071110B">
              <w:rPr>
                <w:rFonts w:ascii="Calibri" w:hAnsi="Calibri"/>
                <w:color w:val="000000"/>
                <w:sz w:val="20"/>
                <w:szCs w:val="20"/>
              </w:rPr>
              <w:t>59</w:t>
            </w:r>
          </w:p>
        </w:tc>
        <w:tc>
          <w:tcPr>
            <w:tcW w:w="1531" w:type="dxa"/>
            <w:tcBorders>
              <w:top w:val="single" w:sz="4" w:space="0" w:color="000000"/>
              <w:left w:val="single" w:sz="8" w:space="0" w:color="000000"/>
              <w:bottom w:val="single" w:sz="4" w:space="0" w:color="000000"/>
              <w:right w:val="single" w:sz="4" w:space="0" w:color="000000"/>
            </w:tcBorders>
            <w:shd w:val="clear" w:color="auto" w:fill="auto"/>
          </w:tcPr>
          <w:p w:rsidR="006A519F" w:rsidRPr="0071110B" w:rsidRDefault="006A519F" w:rsidP="006A519F">
            <w:pPr>
              <w:jc w:val="center"/>
              <w:rPr>
                <w:rFonts w:ascii="Calibri" w:hAnsi="Calibri"/>
                <w:color w:val="000000"/>
                <w:sz w:val="20"/>
                <w:szCs w:val="20"/>
              </w:rPr>
            </w:pPr>
            <w:r w:rsidRPr="0071110B">
              <w:rPr>
                <w:rFonts w:ascii="Calibri" w:hAnsi="Calibri"/>
                <w:color w:val="000000"/>
                <w:sz w:val="20"/>
                <w:szCs w:val="20"/>
              </w:rPr>
              <w:t>15331168</w:t>
            </w:r>
          </w:p>
        </w:tc>
        <w:tc>
          <w:tcPr>
            <w:tcW w:w="2137" w:type="dxa"/>
            <w:tcBorders>
              <w:top w:val="single" w:sz="4" w:space="0" w:color="auto"/>
              <w:left w:val="nil"/>
              <w:bottom w:val="single" w:sz="8" w:space="0" w:color="000000"/>
              <w:right w:val="single" w:sz="8" w:space="0" w:color="000000"/>
            </w:tcBorders>
            <w:shd w:val="clear" w:color="auto" w:fill="auto"/>
            <w:vAlign w:val="center"/>
          </w:tcPr>
          <w:p w:rsidR="006A519F" w:rsidRPr="009A0572" w:rsidRDefault="006A519F" w:rsidP="006A519F">
            <w:pPr>
              <w:jc w:val="center"/>
              <w:rPr>
                <w:rFonts w:ascii="GHEA Grapalat" w:hAnsi="GHEA Grapalat" w:cs="Arial"/>
                <w:bCs/>
                <w:sz w:val="22"/>
                <w:szCs w:val="22"/>
              </w:rPr>
            </w:pPr>
            <w:r>
              <w:rPr>
                <w:rFonts w:ascii="Sylfaen" w:hAnsi="Sylfaen" w:cs="Sylfaen"/>
                <w:color w:val="000000"/>
                <w:sz w:val="22"/>
                <w:szCs w:val="22"/>
              </w:rPr>
              <w:t>Баклажан</w:t>
            </w:r>
          </w:p>
        </w:tc>
        <w:tc>
          <w:tcPr>
            <w:tcW w:w="974" w:type="dxa"/>
          </w:tcPr>
          <w:p w:rsidR="006A519F" w:rsidRDefault="006A519F" w:rsidP="006A519F">
            <w:r w:rsidRPr="002678C0">
              <w:rPr>
                <w:rFonts w:ascii="GHEA Grapalat" w:hAnsi="GHEA Grapalat"/>
                <w:sz w:val="16"/>
                <w:szCs w:val="16"/>
              </w:rPr>
              <w:t>... %</w:t>
            </w:r>
          </w:p>
        </w:tc>
        <w:tc>
          <w:tcPr>
            <w:tcW w:w="987" w:type="dxa"/>
          </w:tcPr>
          <w:p w:rsidR="006A519F" w:rsidRDefault="006A519F" w:rsidP="006A519F">
            <w:r w:rsidRPr="002678C0">
              <w:rPr>
                <w:rFonts w:ascii="GHEA Grapalat" w:hAnsi="GHEA Grapalat"/>
                <w:sz w:val="16"/>
                <w:szCs w:val="16"/>
              </w:rPr>
              <w:t>... %</w:t>
            </w:r>
          </w:p>
        </w:tc>
        <w:tc>
          <w:tcPr>
            <w:tcW w:w="700" w:type="dxa"/>
          </w:tcPr>
          <w:p w:rsidR="006A519F" w:rsidRDefault="006A519F" w:rsidP="006A519F">
            <w:r w:rsidRPr="002678C0">
              <w:rPr>
                <w:rFonts w:ascii="GHEA Grapalat" w:hAnsi="GHEA Grapalat"/>
                <w:sz w:val="16"/>
                <w:szCs w:val="16"/>
              </w:rPr>
              <w:t>... %</w:t>
            </w:r>
          </w:p>
        </w:tc>
        <w:tc>
          <w:tcPr>
            <w:tcW w:w="844" w:type="dxa"/>
          </w:tcPr>
          <w:p w:rsidR="006A519F" w:rsidRDefault="006A519F" w:rsidP="006A519F">
            <w:r w:rsidRPr="002678C0">
              <w:rPr>
                <w:rFonts w:ascii="GHEA Grapalat" w:hAnsi="GHEA Grapalat"/>
                <w:sz w:val="16"/>
                <w:szCs w:val="16"/>
              </w:rPr>
              <w:t>... %</w:t>
            </w:r>
          </w:p>
        </w:tc>
        <w:tc>
          <w:tcPr>
            <w:tcW w:w="538" w:type="dxa"/>
          </w:tcPr>
          <w:p w:rsidR="006A519F" w:rsidRDefault="006A519F" w:rsidP="006A519F">
            <w:r w:rsidRPr="002678C0">
              <w:rPr>
                <w:rFonts w:ascii="GHEA Grapalat" w:hAnsi="GHEA Grapalat"/>
                <w:sz w:val="16"/>
                <w:szCs w:val="16"/>
              </w:rPr>
              <w:t>... %</w:t>
            </w:r>
          </w:p>
        </w:tc>
        <w:tc>
          <w:tcPr>
            <w:tcW w:w="606" w:type="dxa"/>
          </w:tcPr>
          <w:p w:rsidR="006A519F" w:rsidRDefault="006A519F" w:rsidP="006A519F">
            <w:r w:rsidRPr="002678C0">
              <w:rPr>
                <w:rFonts w:ascii="GHEA Grapalat" w:hAnsi="GHEA Grapalat"/>
                <w:sz w:val="16"/>
                <w:szCs w:val="16"/>
              </w:rPr>
              <w:t>... %</w:t>
            </w:r>
          </w:p>
        </w:tc>
        <w:tc>
          <w:tcPr>
            <w:tcW w:w="704" w:type="dxa"/>
          </w:tcPr>
          <w:p w:rsidR="006A519F" w:rsidRDefault="006A519F" w:rsidP="006A519F">
            <w:r w:rsidRPr="002678C0">
              <w:rPr>
                <w:rFonts w:ascii="GHEA Grapalat" w:hAnsi="GHEA Grapalat"/>
                <w:sz w:val="16"/>
                <w:szCs w:val="16"/>
              </w:rPr>
              <w:t>... %</w:t>
            </w:r>
          </w:p>
        </w:tc>
        <w:tc>
          <w:tcPr>
            <w:tcW w:w="832" w:type="dxa"/>
          </w:tcPr>
          <w:p w:rsidR="006A519F" w:rsidRDefault="006A519F" w:rsidP="006A519F">
            <w:r w:rsidRPr="002678C0">
              <w:rPr>
                <w:rFonts w:ascii="GHEA Grapalat" w:hAnsi="GHEA Grapalat"/>
                <w:sz w:val="16"/>
                <w:szCs w:val="16"/>
              </w:rPr>
              <w:t>... %</w:t>
            </w:r>
          </w:p>
        </w:tc>
        <w:tc>
          <w:tcPr>
            <w:tcW w:w="868" w:type="dxa"/>
          </w:tcPr>
          <w:p w:rsidR="006A519F" w:rsidRDefault="006A519F" w:rsidP="006A519F">
            <w:r w:rsidRPr="002678C0">
              <w:rPr>
                <w:rFonts w:ascii="GHEA Grapalat" w:hAnsi="GHEA Grapalat"/>
                <w:sz w:val="16"/>
                <w:szCs w:val="16"/>
              </w:rPr>
              <w:t>... %</w:t>
            </w:r>
          </w:p>
        </w:tc>
        <w:tc>
          <w:tcPr>
            <w:tcW w:w="853" w:type="dxa"/>
          </w:tcPr>
          <w:p w:rsidR="006A519F" w:rsidRDefault="006A519F" w:rsidP="006A519F">
            <w:r w:rsidRPr="002678C0">
              <w:rPr>
                <w:rFonts w:ascii="GHEA Grapalat" w:hAnsi="GHEA Grapalat"/>
                <w:sz w:val="16"/>
                <w:szCs w:val="16"/>
              </w:rPr>
              <w:t>... %</w:t>
            </w:r>
          </w:p>
        </w:tc>
        <w:tc>
          <w:tcPr>
            <w:tcW w:w="975" w:type="dxa"/>
          </w:tcPr>
          <w:p w:rsidR="006A519F" w:rsidRDefault="006A519F" w:rsidP="006A519F">
            <w:r w:rsidRPr="002678C0">
              <w:rPr>
                <w:rFonts w:ascii="GHEA Grapalat" w:hAnsi="GHEA Grapalat"/>
                <w:sz w:val="16"/>
                <w:szCs w:val="16"/>
              </w:rPr>
              <w:t>... %</w:t>
            </w:r>
          </w:p>
        </w:tc>
        <w:tc>
          <w:tcPr>
            <w:tcW w:w="854" w:type="dxa"/>
          </w:tcPr>
          <w:p w:rsidR="006A519F" w:rsidRDefault="006A519F" w:rsidP="006A519F">
            <w:r w:rsidRPr="002678C0">
              <w:rPr>
                <w:rFonts w:ascii="GHEA Grapalat" w:hAnsi="GHEA Grapalat"/>
                <w:sz w:val="16"/>
                <w:szCs w:val="16"/>
              </w:rPr>
              <w:t>... %</w:t>
            </w:r>
          </w:p>
        </w:tc>
        <w:tc>
          <w:tcPr>
            <w:tcW w:w="799" w:type="dxa"/>
          </w:tcPr>
          <w:p w:rsidR="006A519F" w:rsidRDefault="006A519F" w:rsidP="006A519F">
            <w:r w:rsidRPr="002678C0">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071D1C" w:rsidRPr="00B138F3" w:rsidRDefault="00071D1C" w:rsidP="00736151">
            <w:pPr>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3B7" w:rsidRDefault="00C703B7">
      <w:r>
        <w:separator/>
      </w:r>
    </w:p>
  </w:endnote>
  <w:endnote w:type="continuationSeparator" w:id="0">
    <w:p w:rsidR="00C703B7" w:rsidRDefault="00C7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024B05" w:rsidRPr="00C861E9" w:rsidRDefault="00024B0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A519F">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3B7" w:rsidRDefault="00C703B7">
      <w:r>
        <w:separator/>
      </w:r>
    </w:p>
  </w:footnote>
  <w:footnote w:type="continuationSeparator" w:id="0">
    <w:p w:rsidR="00C703B7" w:rsidRDefault="00C703B7">
      <w:r>
        <w:continuationSeparator/>
      </w:r>
    </w:p>
  </w:footnote>
  <w:footnote w:id="1">
    <w:p w:rsidR="00024B05" w:rsidRPr="00ED3BA4" w:rsidRDefault="00024B05"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24B05" w:rsidRPr="008842CE" w:rsidRDefault="00024B05" w:rsidP="00024B05">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24B05" w:rsidRPr="00CD6B60" w:rsidRDefault="00024B0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24B05" w:rsidRPr="00CD6B60" w:rsidRDefault="00024B0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24B05" w:rsidRPr="00CD6B60" w:rsidRDefault="00024B0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24B05" w:rsidRPr="00CD6B60" w:rsidRDefault="00024B05"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024B05" w:rsidRPr="00CA2B01" w:rsidRDefault="00024B05"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24B05" w:rsidRPr="00CA2B01" w:rsidRDefault="00024B05"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24B05" w:rsidRPr="00CA2B01" w:rsidRDefault="00024B0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024B05" w:rsidRPr="005D5092" w:rsidRDefault="00024B05"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24B05" w:rsidRPr="0034222E" w:rsidDel="00932115" w:rsidRDefault="00024B05"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024B05" w:rsidRPr="00D3436F" w:rsidRDefault="00024B05"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24B05" w:rsidRPr="000811C1" w:rsidRDefault="00024B05">
      <w:pPr>
        <w:pStyle w:val="af2"/>
        <w:rPr>
          <w:rFonts w:asciiTheme="minorHAnsi" w:hAnsiTheme="minorHAnsi"/>
        </w:rPr>
      </w:pPr>
    </w:p>
  </w:footnote>
  <w:footnote w:id="7">
    <w:p w:rsidR="00024B05" w:rsidRPr="00FE2AA4" w:rsidRDefault="00024B0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024B05" w:rsidRPr="008842CE" w:rsidRDefault="00024B05"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24B05" w:rsidRPr="000811C1" w:rsidRDefault="00024B05">
      <w:pPr>
        <w:pStyle w:val="af2"/>
        <w:rPr>
          <w:lang w:val="af-ZA"/>
        </w:rPr>
      </w:pPr>
    </w:p>
  </w:footnote>
  <w:footnote w:id="9">
    <w:p w:rsidR="00024B05" w:rsidRDefault="00024B05" w:rsidP="00636142">
      <w:pPr>
        <w:pStyle w:val="af2"/>
        <w:jc w:val="both"/>
        <w:rPr>
          <w:rFonts w:ascii="GHEA Grapalat" w:hAnsi="GHEA Grapalat"/>
          <w:i/>
          <w:lang w:val="hy-AM"/>
        </w:rPr>
      </w:pPr>
    </w:p>
    <w:p w:rsidR="00024B05" w:rsidRPr="002227A9" w:rsidRDefault="00024B05"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024B05" w:rsidRPr="00636142" w:rsidRDefault="00024B05"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24B05" w:rsidRPr="0092041F" w:rsidRDefault="00024B05"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24B05" w:rsidRPr="0092041F" w:rsidRDefault="00024B05" w:rsidP="00C67FAB">
      <w:pPr>
        <w:pStyle w:val="af2"/>
        <w:jc w:val="both"/>
        <w:rPr>
          <w:rFonts w:ascii="GHEA Grapalat" w:hAnsi="GHEA Grapalat"/>
          <w:i/>
        </w:rPr>
      </w:pPr>
    </w:p>
  </w:footnote>
  <w:footnote w:id="10">
    <w:p w:rsidR="00024B05" w:rsidRPr="004A4643" w:rsidRDefault="00024B05"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024B05" w:rsidRPr="008E4439" w:rsidRDefault="00024B05"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24B05" w:rsidRPr="000811C1" w:rsidRDefault="00024B05" w:rsidP="0027573B">
      <w:pPr>
        <w:pStyle w:val="af2"/>
        <w:rPr>
          <w:rFonts w:ascii="Sylfaen" w:hAnsi="Sylfaen"/>
          <w:sz w:val="18"/>
          <w:szCs w:val="18"/>
        </w:rPr>
      </w:pPr>
    </w:p>
  </w:footnote>
  <w:footnote w:id="12">
    <w:p w:rsidR="00024B05" w:rsidRPr="00A31673" w:rsidRDefault="00024B0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024B05" w:rsidRPr="00DE7706" w:rsidRDefault="00024B05">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024B05" w:rsidRPr="008416BA" w:rsidRDefault="00024B05"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24B05" w:rsidRDefault="00024B05" w:rsidP="006B3E56">
      <w:pPr>
        <w:jc w:val="both"/>
      </w:pPr>
    </w:p>
    <w:p w:rsidR="00024B05" w:rsidRPr="008B70EB" w:rsidRDefault="00024B05"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24B05" w:rsidRPr="008B70EB" w:rsidRDefault="00024B05"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24B05" w:rsidRPr="008B70EB" w:rsidRDefault="00024B0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24B05" w:rsidRDefault="00024B05" w:rsidP="00637230">
      <w:pPr>
        <w:jc w:val="both"/>
        <w:rPr>
          <w:rFonts w:asciiTheme="minorHAnsi" w:hAnsiTheme="minorHAnsi"/>
          <w:lang w:val="af-ZA"/>
        </w:rPr>
      </w:pPr>
    </w:p>
  </w:footnote>
  <w:footnote w:id="15">
    <w:p w:rsidR="00024B05" w:rsidRPr="00D3436F" w:rsidRDefault="00024B0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24B05" w:rsidRPr="00D3436F" w:rsidRDefault="00024B05">
      <w:pPr>
        <w:pStyle w:val="af2"/>
        <w:rPr>
          <w:lang w:val="es-ES"/>
        </w:rPr>
      </w:pPr>
    </w:p>
  </w:footnote>
  <w:footnote w:id="16">
    <w:p w:rsidR="00024B05" w:rsidRPr="008842CE" w:rsidRDefault="00024B05" w:rsidP="003D2FE2">
      <w:pPr>
        <w:pStyle w:val="af2"/>
        <w:jc w:val="both"/>
      </w:pPr>
    </w:p>
  </w:footnote>
  <w:footnote w:id="17">
    <w:p w:rsidR="00024B05" w:rsidRPr="008842CE" w:rsidRDefault="00024B05" w:rsidP="000A214C">
      <w:pPr>
        <w:pStyle w:val="af2"/>
        <w:jc w:val="both"/>
      </w:pPr>
    </w:p>
  </w:footnote>
  <w:footnote w:id="18">
    <w:p w:rsidR="00024B05" w:rsidRPr="008842CE" w:rsidRDefault="00024B05"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024B05" w:rsidRDefault="00024B05"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24B05" w:rsidRPr="00F21C0D" w:rsidRDefault="00024B05" w:rsidP="00D3436F">
      <w:pPr>
        <w:pStyle w:val="af2"/>
        <w:widowControl w:val="0"/>
        <w:jc w:val="both"/>
        <w:rPr>
          <w:lang w:val="hy-AM"/>
        </w:rPr>
      </w:pPr>
    </w:p>
  </w:footnote>
  <w:footnote w:id="20">
    <w:p w:rsidR="00024B05" w:rsidRDefault="00024B05"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24B05" w:rsidRDefault="00024B05" w:rsidP="005E52ED">
      <w:pPr>
        <w:pStyle w:val="af2"/>
        <w:widowControl w:val="0"/>
        <w:jc w:val="both"/>
        <w:rPr>
          <w:rFonts w:ascii="GHEA Grapalat" w:hAnsi="GHEA Grapalat"/>
          <w:i/>
        </w:rPr>
      </w:pPr>
    </w:p>
    <w:p w:rsidR="00024B05" w:rsidRDefault="00024B05" w:rsidP="005E52ED">
      <w:pPr>
        <w:pStyle w:val="af2"/>
        <w:widowControl w:val="0"/>
        <w:jc w:val="both"/>
        <w:rPr>
          <w:rFonts w:ascii="GHEA Grapalat" w:hAnsi="GHEA Grapalat"/>
          <w:i/>
        </w:rPr>
      </w:pPr>
    </w:p>
    <w:p w:rsidR="00024B05" w:rsidRPr="00EB336B" w:rsidRDefault="00024B05"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24B05" w:rsidRPr="00D3436F" w:rsidRDefault="00024B05">
      <w:pPr>
        <w:pStyle w:val="af2"/>
        <w:rPr>
          <w:lang w:val="hy-AM"/>
        </w:rPr>
      </w:pPr>
    </w:p>
  </w:footnote>
  <w:footnote w:id="21">
    <w:p w:rsidR="00024B05" w:rsidRPr="008842CE" w:rsidRDefault="00024B05"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24B05" w:rsidRPr="00E85250" w:rsidRDefault="00024B05" w:rsidP="00D90640">
      <w:pPr>
        <w:widowControl w:val="0"/>
        <w:spacing w:after="160" w:line="360" w:lineRule="auto"/>
        <w:ind w:firstLine="709"/>
        <w:jc w:val="both"/>
        <w:rPr>
          <w:rFonts w:ascii="GHEA Grapalat" w:hAnsi="GHEA Grapalat"/>
          <w:lang w:val="hy-AM"/>
        </w:rPr>
      </w:pPr>
    </w:p>
    <w:p w:rsidR="00024B05" w:rsidRPr="00D3436F" w:rsidRDefault="00024B05">
      <w:pPr>
        <w:pStyle w:val="af2"/>
        <w:rPr>
          <w:lang w:val="hy-AM"/>
        </w:rPr>
      </w:pPr>
    </w:p>
  </w:footnote>
  <w:footnote w:id="22">
    <w:p w:rsidR="00024B05" w:rsidRPr="00402BC3" w:rsidRDefault="00024B0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24B05" w:rsidRPr="00552088" w:rsidRDefault="00024B0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24B05" w:rsidRPr="00D3436F" w:rsidRDefault="00024B05">
      <w:pPr>
        <w:pStyle w:val="af2"/>
        <w:rPr>
          <w:lang w:val="hy-AM"/>
        </w:rPr>
      </w:pPr>
    </w:p>
  </w:footnote>
  <w:footnote w:id="23">
    <w:p w:rsidR="00024B05" w:rsidRPr="008842CE" w:rsidRDefault="00024B05"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24B05" w:rsidRPr="00D3436F" w:rsidRDefault="00024B05">
      <w:pPr>
        <w:pStyle w:val="af2"/>
        <w:rPr>
          <w:lang w:val="hy-AM"/>
        </w:rPr>
      </w:pPr>
    </w:p>
  </w:footnote>
  <w:footnote w:id="24">
    <w:p w:rsidR="00024B05" w:rsidRPr="00D3436F" w:rsidRDefault="00024B0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024B05" w:rsidRPr="008842CE" w:rsidRDefault="00024B0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24B05" w:rsidRPr="00D3436F" w:rsidRDefault="00024B05">
      <w:pPr>
        <w:pStyle w:val="af2"/>
        <w:rPr>
          <w:lang w:val="hy-AM"/>
        </w:rPr>
      </w:pPr>
    </w:p>
  </w:footnote>
  <w:footnote w:id="26">
    <w:p w:rsidR="00024B05" w:rsidRPr="00E861BF" w:rsidRDefault="00024B05"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024B05" w:rsidRPr="008842CE" w:rsidRDefault="00024B05"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024B05" w:rsidRPr="008842CE" w:rsidRDefault="00024B05"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1C7A19"/>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6"/>
  </w:num>
  <w:num w:numId="4">
    <w:abstractNumId w:val="5"/>
  </w:num>
  <w:num w:numId="5">
    <w:abstractNumId w:val="0"/>
  </w:num>
  <w:num w:numId="6">
    <w:abstractNumId w:val="12"/>
  </w:num>
  <w:num w:numId="7">
    <w:abstractNumId w:val="37"/>
  </w:num>
  <w:num w:numId="8">
    <w:abstractNumId w:val="33"/>
  </w:num>
  <w:num w:numId="9">
    <w:abstractNumId w:val="34"/>
  </w:num>
  <w:num w:numId="10">
    <w:abstractNumId w:val="17"/>
  </w:num>
  <w:num w:numId="11">
    <w:abstractNumId w:val="4"/>
  </w:num>
  <w:num w:numId="12">
    <w:abstractNumId w:val="14"/>
  </w:num>
  <w:num w:numId="13">
    <w:abstractNumId w:val="27"/>
  </w:num>
  <w:num w:numId="14">
    <w:abstractNumId w:val="21"/>
  </w:num>
  <w:num w:numId="15">
    <w:abstractNumId w:val="30"/>
  </w:num>
  <w:num w:numId="16">
    <w:abstractNumId w:val="13"/>
  </w:num>
  <w:num w:numId="17">
    <w:abstractNumId w:val="28"/>
  </w:num>
  <w:num w:numId="18">
    <w:abstractNumId w:val="23"/>
  </w:num>
  <w:num w:numId="19">
    <w:abstractNumId w:val="36"/>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9"/>
  </w:num>
  <w:num w:numId="25">
    <w:abstractNumId w:val="11"/>
  </w:num>
  <w:num w:numId="26">
    <w:abstractNumId w:val="42"/>
  </w:num>
  <w:num w:numId="27">
    <w:abstractNumId w:val="38"/>
  </w:num>
  <w:num w:numId="28">
    <w:abstractNumId w:val="16"/>
  </w:num>
  <w:num w:numId="29">
    <w:abstractNumId w:val="40"/>
  </w:num>
  <w:num w:numId="30">
    <w:abstractNumId w:val="20"/>
  </w:num>
  <w:num w:numId="31">
    <w:abstractNumId w:val="10"/>
  </w:num>
  <w:num w:numId="32">
    <w:abstractNumId w:val="3"/>
  </w:num>
  <w:num w:numId="33">
    <w:abstractNumId w:val="8"/>
  </w:num>
  <w:num w:numId="34">
    <w:abstractNumId w:val="7"/>
  </w:num>
  <w:num w:numId="35">
    <w:abstractNumId w:val="43"/>
  </w:num>
  <w:num w:numId="36">
    <w:abstractNumId w:val="41"/>
  </w:num>
  <w:num w:numId="37">
    <w:abstractNumId w:val="35"/>
  </w:num>
  <w:num w:numId="38">
    <w:abstractNumId w:val="1"/>
  </w:num>
  <w:num w:numId="39">
    <w:abstractNumId w:val="19"/>
  </w:num>
  <w:num w:numId="40">
    <w:abstractNumId w:val="24"/>
  </w:num>
  <w:num w:numId="41">
    <w:abstractNumId w:val="22"/>
  </w:num>
  <w:num w:numId="42">
    <w:abstractNumId w:val="18"/>
  </w:num>
  <w:num w:numId="43">
    <w:abstractNumId w:val="29"/>
  </w:num>
  <w:num w:numId="44">
    <w:abstractNumId w:val="2"/>
  </w:num>
  <w:num w:numId="45">
    <w:abstractNumId w:val="32"/>
  </w:num>
  <w:num w:numId="46">
    <w:abstractNumId w:val="2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B05"/>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8B"/>
    <w:rsid w:val="001403AE"/>
    <w:rsid w:val="00142496"/>
    <w:rsid w:val="001439BD"/>
    <w:rsid w:val="00143BD7"/>
    <w:rsid w:val="00143E8C"/>
    <w:rsid w:val="0014472E"/>
    <w:rsid w:val="00144CFB"/>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3F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8E"/>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1DC"/>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309"/>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5B43"/>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519F"/>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151"/>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3D90"/>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6761D"/>
    <w:rsid w:val="00970000"/>
    <w:rsid w:val="0097080F"/>
    <w:rsid w:val="00971CAE"/>
    <w:rsid w:val="00971F12"/>
    <w:rsid w:val="00971F4A"/>
    <w:rsid w:val="009729AC"/>
    <w:rsid w:val="00972C1A"/>
    <w:rsid w:val="009732B6"/>
    <w:rsid w:val="009734F7"/>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5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402"/>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DEC"/>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674"/>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7DA"/>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4F9F"/>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8EA"/>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D69"/>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3B7"/>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903"/>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BC4"/>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0799E"/>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3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E97182"/>
    <w:rPr>
      <w:rFonts w:ascii="Consolas" w:hAnsi="Consolas" w:cs="Consolas"/>
      <w:sz w:val="20"/>
      <w:szCs w:val="20"/>
    </w:rPr>
  </w:style>
  <w:style w:type="character" w:customStyle="1" w:styleId="HTML0">
    <w:name w:val="Стандартный HTML Знак"/>
    <w:basedOn w:val="a0"/>
    <w:link w:val="HTML"/>
    <w:uiPriority w:val="99"/>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437734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D2FB7-FD5D-4F82-9818-EA9B40D18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26954</Words>
  <Characters>153638</Characters>
  <Application>Microsoft Office Word</Application>
  <DocSecurity>0</DocSecurity>
  <Lines>1280</Lines>
  <Paragraphs>360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180232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38</cp:revision>
  <cp:lastPrinted>2018-02-16T07:12:00Z</cp:lastPrinted>
  <dcterms:created xsi:type="dcterms:W3CDTF">2025-12-08T13:18:00Z</dcterms:created>
  <dcterms:modified xsi:type="dcterms:W3CDTF">2025-12-15T08:52:00Z</dcterms:modified>
</cp:coreProperties>
</file>